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8F6" w:rsidRPr="00F432DC" w:rsidRDefault="00C108F6" w:rsidP="00C108F6">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C108F6" w:rsidRPr="007F263C" w:rsidRDefault="00C108F6" w:rsidP="00C108F6">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0B4129">
        <w:rPr>
          <w:rFonts w:ascii="GHEA Grapalat" w:hAnsi="GHEA Grapalat"/>
          <w:i/>
        </w:rPr>
        <w:t xml:space="preserve">от </w:t>
      </w:r>
      <w:r>
        <w:rPr>
          <w:rFonts w:ascii="GHEA Grapalat" w:hAnsi="GHEA Grapalat"/>
          <w:i/>
        </w:rPr>
        <w:t xml:space="preserve">2-ого ноября </w:t>
      </w:r>
      <w:r w:rsidRPr="000B4129">
        <w:rPr>
          <w:rFonts w:ascii="GHEA Grapalat" w:hAnsi="GHEA Grapalat"/>
          <w:i/>
        </w:rPr>
        <w:t xml:space="preserve">2022 года № </w:t>
      </w:r>
      <w:r>
        <w:rPr>
          <w:rFonts w:ascii="GHEA Grapalat" w:hAnsi="GHEA Grapalat"/>
          <w:i/>
        </w:rPr>
        <w:t>451</w:t>
      </w:r>
      <w:del w:id="0" w:author="Vardan" w:date="2022-10-29T23:40:00Z">
        <w:r w:rsidRPr="000B4129" w:rsidDel="00CC70AB">
          <w:rPr>
            <w:rFonts w:ascii="GHEA Grapalat" w:hAnsi="GHEA Grapalat"/>
            <w:i/>
          </w:rPr>
          <w:delText>-</w:delText>
        </w:r>
      </w:del>
      <w:r w:rsidRPr="000B4129">
        <w:rPr>
          <w:rFonts w:ascii="GHEA Grapalat" w:hAnsi="GHEA Grapalat"/>
          <w:i/>
        </w:rPr>
        <w:t>A</w:t>
      </w:r>
    </w:p>
    <w:p w:rsidR="00C108F6" w:rsidRPr="00E26FEE" w:rsidRDefault="00C108F6" w:rsidP="00C108F6">
      <w:pPr>
        <w:widowControl w:val="0"/>
        <w:spacing w:after="160" w:line="360" w:lineRule="auto"/>
        <w:ind w:firstLine="567"/>
        <w:jc w:val="right"/>
        <w:rPr>
          <w:rFonts w:ascii="GHEA Grapalat" w:hAnsi="GHEA Grapalat" w:cs="Sylfaen"/>
          <w:i/>
        </w:rPr>
      </w:pPr>
    </w:p>
    <w:p w:rsidR="00C108F6" w:rsidRPr="00E26FEE" w:rsidRDefault="00C108F6" w:rsidP="00C108F6">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C108F6" w:rsidRPr="00D8755B" w:rsidRDefault="00C108F6" w:rsidP="00C108F6">
      <w:pPr>
        <w:pStyle w:val="a3"/>
        <w:widowControl w:val="0"/>
        <w:spacing w:after="160" w:line="240" w:lineRule="auto"/>
        <w:ind w:firstLine="0"/>
        <w:jc w:val="center"/>
        <w:rPr>
          <w:rFonts w:ascii="GHEA Grapalat" w:hAnsi="GHEA Grapalat"/>
          <w:i w:val="0"/>
          <w:sz w:val="24"/>
          <w:szCs w:val="24"/>
        </w:rPr>
      </w:pPr>
    </w:p>
    <w:p w:rsidR="00C108F6" w:rsidRPr="00D8755B" w:rsidRDefault="00C108F6" w:rsidP="00C108F6">
      <w:pPr>
        <w:pStyle w:val="a3"/>
        <w:widowControl w:val="0"/>
        <w:spacing w:after="160" w:line="240" w:lineRule="auto"/>
        <w:ind w:firstLine="0"/>
        <w:jc w:val="center"/>
        <w:rPr>
          <w:rFonts w:ascii="GHEA Grapalat" w:hAnsi="GHEA Grapalat"/>
          <w:i w:val="0"/>
          <w:sz w:val="24"/>
          <w:szCs w:val="24"/>
        </w:rPr>
      </w:pPr>
    </w:p>
    <w:p w:rsidR="00C108F6" w:rsidRPr="00D8755B" w:rsidRDefault="00C108F6" w:rsidP="00C108F6">
      <w:pPr>
        <w:pStyle w:val="a3"/>
        <w:widowControl w:val="0"/>
        <w:spacing w:after="160" w:line="240" w:lineRule="auto"/>
        <w:ind w:firstLine="0"/>
        <w:jc w:val="center"/>
        <w:rPr>
          <w:rFonts w:ascii="GHEA Grapalat" w:hAnsi="GHEA Grapalat"/>
          <w:i w:val="0"/>
          <w:sz w:val="24"/>
          <w:szCs w:val="24"/>
        </w:rPr>
      </w:pPr>
    </w:p>
    <w:p w:rsidR="00C108F6" w:rsidRPr="00D8755B" w:rsidRDefault="00642EFE" w:rsidP="00C108F6">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73300" w:rsidRDefault="00464346" w:rsidP="00243562">
      <w:pPr>
        <w:jc w:val="center"/>
        <w:rPr>
          <w:rFonts w:ascii="GHEA Grapalat" w:hAnsi="GHEA Grapalat"/>
        </w:rPr>
      </w:pPr>
      <w:r>
        <w:rPr>
          <w:rFonts w:ascii="GHEA Grapalat" w:hAnsi="GHEA Grapalat"/>
        </w:rPr>
        <w:t>ОЗАПРОС</w:t>
      </w:r>
      <w:r w:rsidRPr="009044F1">
        <w:rPr>
          <w:rFonts w:ascii="GHEA Grapalat" w:hAnsi="GHEA Grapalat"/>
        </w:rPr>
        <w:t>Е</w:t>
      </w:r>
      <w:r w:rsidRPr="00AA5BD2">
        <w:rPr>
          <w:rFonts w:ascii="GHEA Grapalat" w:hAnsi="GHEA Grapalat"/>
        </w:rPr>
        <w:t xml:space="preserve"> КОТИРОВОК</w:t>
      </w:r>
    </w:p>
    <w:p w:rsidR="00BA04AB" w:rsidRPr="0058219A" w:rsidRDefault="00BA04AB" w:rsidP="00BA04AB">
      <w:pPr>
        <w:pStyle w:val="a3"/>
        <w:widowControl w:val="0"/>
        <w:spacing w:after="160" w:line="240" w:lineRule="auto"/>
        <w:ind w:firstLine="0"/>
        <w:jc w:val="center"/>
        <w:rPr>
          <w:rFonts w:ascii="Calibri" w:hAnsi="Calibri"/>
          <w:i w:val="0"/>
          <w:sz w:val="24"/>
          <w:szCs w:val="24"/>
        </w:rPr>
      </w:pPr>
      <w:r w:rsidRPr="0058219A">
        <w:rPr>
          <w:rFonts w:ascii="Calibri" w:hAnsi="Calibri"/>
          <w:i w:val="0"/>
          <w:sz w:val="24"/>
          <w:szCs w:val="24"/>
        </w:rPr>
        <w:t>Настоящий текст объявления утвержден Решением Оценочной Комиссии от "</w:t>
      </w:r>
      <w:r w:rsidR="00465E98" w:rsidRPr="00465E98">
        <w:rPr>
          <w:rFonts w:ascii="Sylfaen" w:hAnsi="Sylfaen"/>
          <w:i w:val="0"/>
          <w:sz w:val="24"/>
          <w:szCs w:val="24"/>
        </w:rPr>
        <w:t>2</w:t>
      </w:r>
      <w:r w:rsidR="00E2310E">
        <w:rPr>
          <w:rFonts w:ascii="Sylfaen" w:hAnsi="Sylfaen"/>
          <w:i w:val="0"/>
          <w:sz w:val="24"/>
          <w:szCs w:val="24"/>
        </w:rPr>
        <w:t>8</w:t>
      </w:r>
      <w:r w:rsidRPr="0058219A">
        <w:rPr>
          <w:rFonts w:ascii="Calibri" w:hAnsi="Calibri"/>
          <w:i w:val="0"/>
          <w:sz w:val="24"/>
          <w:szCs w:val="24"/>
        </w:rPr>
        <w:t>"-ого "</w:t>
      </w:r>
      <w:r w:rsidR="00E2310E">
        <w:rPr>
          <w:rFonts w:ascii="GHEA Grapalat" w:hAnsi="GHEA Grapalat"/>
        </w:rPr>
        <w:t>11</w:t>
      </w:r>
      <w:r w:rsidRPr="00EB355E">
        <w:rPr>
          <w:rFonts w:ascii="Calibri" w:hAnsi="Calibri"/>
          <w:i w:val="0"/>
          <w:sz w:val="24"/>
          <w:szCs w:val="24"/>
        </w:rPr>
        <w:t>" 20</w:t>
      </w:r>
      <w:r w:rsidR="002B4FA3" w:rsidRPr="002B4FA3">
        <w:rPr>
          <w:rFonts w:ascii="Calibri" w:hAnsi="Calibri"/>
          <w:i w:val="0"/>
          <w:sz w:val="24"/>
          <w:szCs w:val="24"/>
        </w:rPr>
        <w:t>2</w:t>
      </w:r>
      <w:r w:rsidR="00E2310E">
        <w:rPr>
          <w:rFonts w:ascii="Calibri" w:hAnsi="Calibri"/>
          <w:i w:val="0"/>
          <w:sz w:val="24"/>
          <w:szCs w:val="24"/>
        </w:rPr>
        <w:t xml:space="preserve">4   </w:t>
      </w:r>
      <w:r w:rsidRPr="00EB355E">
        <w:rPr>
          <w:rFonts w:ascii="Calibri" w:hAnsi="Calibri"/>
          <w:i w:val="0"/>
          <w:sz w:val="24"/>
          <w:szCs w:val="24"/>
        </w:rPr>
        <w:t>года "решением</w:t>
      </w:r>
      <w:r w:rsidRPr="0058219A">
        <w:rPr>
          <w:rFonts w:ascii="Calibri" w:hAnsi="Calibri"/>
          <w:i w:val="0"/>
          <w:sz w:val="24"/>
          <w:szCs w:val="24"/>
        </w:rPr>
        <w:t xml:space="preserve"> №1" </w:t>
      </w:r>
    </w:p>
    <w:p w:rsidR="00BA04AB" w:rsidRPr="0058219A" w:rsidRDefault="00BA04AB" w:rsidP="00BA04AB">
      <w:pPr>
        <w:pStyle w:val="a3"/>
        <w:widowControl w:val="0"/>
        <w:spacing w:after="160" w:line="240" w:lineRule="auto"/>
        <w:ind w:firstLine="0"/>
        <w:jc w:val="center"/>
        <w:rPr>
          <w:rFonts w:ascii="Calibri" w:hAnsi="Calibri"/>
          <w:b/>
          <w:i w:val="0"/>
          <w:sz w:val="24"/>
          <w:szCs w:val="24"/>
        </w:rPr>
      </w:pPr>
      <w:r w:rsidRPr="0058219A">
        <w:rPr>
          <w:rFonts w:ascii="Calibri" w:hAnsi="Calibri"/>
          <w:i w:val="0"/>
          <w:sz w:val="24"/>
          <w:szCs w:val="24"/>
        </w:rPr>
        <w:t>Код процедур</w:t>
      </w:r>
      <w:r w:rsidR="00E8333C" w:rsidRPr="00E8333C">
        <w:rPr>
          <w:rFonts w:ascii="Calibri" w:hAnsi="Calibri"/>
          <w:i w:val="0"/>
          <w:sz w:val="24"/>
          <w:szCs w:val="24"/>
        </w:rPr>
        <w:t xml:space="preserve">  </w:t>
      </w:r>
      <w:r w:rsidR="00D8755B" w:rsidRPr="003630DB">
        <w:rPr>
          <w:rFonts w:ascii="Calibri" w:hAnsi="Calibri"/>
          <w:i w:val="0"/>
          <w:sz w:val="24"/>
          <w:szCs w:val="24"/>
        </w:rPr>
        <w:t xml:space="preserve"> </w:t>
      </w:r>
      <w:r w:rsidR="00E2310E">
        <w:rPr>
          <w:rFonts w:ascii="Calibri" w:hAnsi="Calibri"/>
          <w:i w:val="0"/>
          <w:sz w:val="24"/>
          <w:szCs w:val="24"/>
          <w:lang w:val="en-US"/>
        </w:rPr>
        <w:t>PВM-GHAPDzB-25/01</w:t>
      </w:r>
    </w:p>
    <w:p w:rsidR="00BA04AB" w:rsidRPr="0058219A" w:rsidRDefault="00BA04AB" w:rsidP="00BA04AB">
      <w:pPr>
        <w:pStyle w:val="a3"/>
        <w:widowControl w:val="0"/>
        <w:spacing w:after="160" w:line="240" w:lineRule="auto"/>
        <w:rPr>
          <w:rFonts w:ascii="Calibri" w:hAnsi="Calibri"/>
          <w:i w:val="0"/>
          <w:sz w:val="24"/>
          <w:szCs w:val="24"/>
        </w:rPr>
      </w:pPr>
    </w:p>
    <w:p w:rsidR="00E8333C" w:rsidRPr="008E6B11" w:rsidRDefault="00E8333C" w:rsidP="00E8333C">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Заказчик:</w:t>
      </w:r>
      <w:r>
        <w:rPr>
          <w:rFonts w:ascii="GHEA Grapalat" w:hAnsi="GHEA Grapalat"/>
          <w:i w:val="0"/>
          <w:sz w:val="22"/>
          <w:szCs w:val="22"/>
        </w:rPr>
        <w:t xml:space="preserve">  </w:t>
      </w:r>
      <w:r w:rsidRPr="008E6B11">
        <w:rPr>
          <w:rFonts w:ascii="GHEA Grapalat" w:hAnsi="GHEA Grapalat"/>
          <w:i w:val="0"/>
          <w:sz w:val="22"/>
          <w:szCs w:val="22"/>
          <w:lang w:val="af-ZA"/>
        </w:rPr>
        <w:t xml:space="preserve">Детский сад </w:t>
      </w:r>
      <w:r>
        <w:rPr>
          <w:rFonts w:ascii="GHEA Grapalat" w:hAnsi="GHEA Grapalat"/>
          <w:i w:val="0"/>
          <w:sz w:val="22"/>
          <w:szCs w:val="22"/>
        </w:rPr>
        <w:t>&lt;&lt;Зартонк&gt;&gt; села Покр Веди</w:t>
      </w:r>
      <w:r w:rsidRPr="008E6B11">
        <w:rPr>
          <w:rFonts w:ascii="GHEA Grapalat" w:hAnsi="GHEA Grapalat"/>
          <w:i w:val="0"/>
          <w:sz w:val="22"/>
          <w:szCs w:val="22"/>
        </w:rPr>
        <w:t xml:space="preserve">  ОНО, которая находится по адресу РА в Араратской области</w:t>
      </w:r>
      <w:r w:rsidRPr="008E6B11">
        <w:rPr>
          <w:rFonts w:ascii="GHEA Grapalat" w:hAnsi="GHEA Grapalat"/>
          <w:i w:val="0"/>
          <w:sz w:val="22"/>
          <w:szCs w:val="22"/>
          <w:lang w:val="hy-AM"/>
        </w:rPr>
        <w:t xml:space="preserve">, </w:t>
      </w:r>
      <w:r w:rsidRPr="008E6B11">
        <w:rPr>
          <w:rFonts w:ascii="GHEA Grapalat" w:hAnsi="GHEA Grapalat"/>
          <w:i w:val="0"/>
          <w:sz w:val="22"/>
          <w:szCs w:val="22"/>
        </w:rPr>
        <w:t>с.Покр Веди, М. Оганисяна 24, объявляет котировку, которая проводится одним этапом.</w:t>
      </w:r>
    </w:p>
    <w:p w:rsidR="00E8333C" w:rsidRPr="008E6B11" w:rsidRDefault="00E8333C" w:rsidP="00E8333C">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Отобранному участнику будет предложено подписать контракт на поставку продуктов питания (далее - контракт).</w:t>
      </w:r>
    </w:p>
    <w:p w:rsidR="00E8333C" w:rsidRPr="008E6B11" w:rsidRDefault="00E8333C" w:rsidP="00E8333C">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запросе котировки.</w:t>
      </w:r>
    </w:p>
    <w:p w:rsidR="00E8333C" w:rsidRPr="008E6B11" w:rsidRDefault="00E8333C" w:rsidP="00E8333C">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E8333C" w:rsidRPr="008E6B11" w:rsidRDefault="00E8333C" w:rsidP="00E8333C">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E8333C" w:rsidRPr="00070AD3" w:rsidRDefault="00E8333C" w:rsidP="00E8333C">
      <w:pPr>
        <w:pStyle w:val="a3"/>
        <w:spacing w:line="240" w:lineRule="auto"/>
        <w:ind w:firstLine="567"/>
        <w:rPr>
          <w:rFonts w:ascii="GHEA Grapalat" w:hAnsi="GHEA Grapalat"/>
          <w:i w:val="0"/>
          <w:sz w:val="22"/>
          <w:szCs w:val="22"/>
        </w:rPr>
      </w:pPr>
      <w:r w:rsidRPr="008E6B11">
        <w:rPr>
          <w:rFonts w:ascii="GHEA Grapalat" w:hAnsi="GHEA Grapalat"/>
          <w:i w:val="0"/>
          <w:sz w:val="22"/>
          <w:szCs w:val="22"/>
        </w:rPr>
        <w:t xml:space="preserve">Чтобы получить приглашение в письменной форме, вы должны обратиться к заказчику до 7 дней, начиная с даты публикации этого объявления </w:t>
      </w:r>
      <w:r w:rsidRPr="000127F1">
        <w:rPr>
          <w:rFonts w:ascii="GHEA Grapalat" w:hAnsi="GHEA Grapalat"/>
          <w:i w:val="0"/>
          <w:sz w:val="22"/>
          <w:szCs w:val="22"/>
        </w:rPr>
        <w:t xml:space="preserve">в </w:t>
      </w:r>
      <w:r w:rsidRPr="00070AD3">
        <w:rPr>
          <w:rFonts w:ascii="GHEA Grapalat" w:hAnsi="GHEA Grapalat"/>
          <w:i w:val="0"/>
          <w:sz w:val="22"/>
          <w:szCs w:val="22"/>
        </w:rPr>
        <w:t>1</w:t>
      </w:r>
      <w:r w:rsidR="00070AD3" w:rsidRPr="00070AD3">
        <w:rPr>
          <w:rFonts w:ascii="GHEA Grapalat" w:hAnsi="GHEA Grapalat"/>
          <w:i w:val="0"/>
          <w:sz w:val="22"/>
          <w:szCs w:val="22"/>
        </w:rPr>
        <w:t>2</w:t>
      </w:r>
      <w:r w:rsidRPr="00070AD3">
        <w:rPr>
          <w:rFonts w:ascii="GHEA Grapalat" w:hAnsi="GHEA Grapalat"/>
          <w:i w:val="0"/>
          <w:sz w:val="22"/>
          <w:szCs w:val="22"/>
        </w:rPr>
        <w:t>:00. Заказчику нужно предоставить письменное заявление. Заказчик обеспечивает письменное приглашение бесплатно.</w:t>
      </w:r>
    </w:p>
    <w:p w:rsidR="00E8333C" w:rsidRPr="00070AD3" w:rsidRDefault="00E8333C" w:rsidP="00E8333C">
      <w:pPr>
        <w:pStyle w:val="a3"/>
        <w:spacing w:line="240" w:lineRule="auto"/>
        <w:ind w:firstLine="567"/>
        <w:rPr>
          <w:rFonts w:ascii="GHEA Grapalat" w:hAnsi="GHEA Grapalat"/>
          <w:i w:val="0"/>
          <w:sz w:val="22"/>
          <w:szCs w:val="22"/>
        </w:rPr>
      </w:pPr>
      <w:r w:rsidRPr="00070AD3">
        <w:rPr>
          <w:rFonts w:ascii="GHEA Grapalat" w:hAnsi="GHEA Grapalat"/>
          <w:i w:val="0"/>
          <w:sz w:val="22"/>
          <w:szCs w:val="22"/>
        </w:rPr>
        <w:t>В случае запроса на электронное приглашение заказчик должен предоставить приглашение бесплатно в течение рабочего дня, следующего за днем получения электронного заявления.</w:t>
      </w:r>
    </w:p>
    <w:p w:rsidR="00E8333C" w:rsidRPr="00070AD3" w:rsidRDefault="00E8333C" w:rsidP="00E8333C">
      <w:pPr>
        <w:pStyle w:val="a3"/>
        <w:spacing w:line="240" w:lineRule="auto"/>
        <w:ind w:firstLine="567"/>
        <w:rPr>
          <w:rFonts w:ascii="GHEA Grapalat" w:hAnsi="GHEA Grapalat"/>
          <w:i w:val="0"/>
          <w:sz w:val="22"/>
          <w:szCs w:val="22"/>
        </w:rPr>
      </w:pPr>
      <w:r w:rsidRPr="00070AD3">
        <w:rPr>
          <w:rFonts w:ascii="GHEA Grapalat" w:hAnsi="GHEA Grapalat"/>
          <w:i w:val="0"/>
          <w:sz w:val="22"/>
          <w:szCs w:val="22"/>
        </w:rPr>
        <w:t>Не получение приглашения не ограничивает право участника участвовать в этой процедуре.</w:t>
      </w:r>
    </w:p>
    <w:p w:rsidR="00E8333C" w:rsidRPr="00070AD3" w:rsidRDefault="00E8333C" w:rsidP="00E8333C">
      <w:pPr>
        <w:pStyle w:val="a3"/>
        <w:spacing w:line="240" w:lineRule="auto"/>
        <w:ind w:firstLine="567"/>
        <w:rPr>
          <w:rFonts w:ascii="GHEA Grapalat" w:hAnsi="GHEA Grapalat"/>
          <w:i w:val="0"/>
          <w:sz w:val="22"/>
          <w:szCs w:val="22"/>
        </w:rPr>
      </w:pPr>
      <w:r w:rsidRPr="00070AD3">
        <w:rPr>
          <w:rFonts w:ascii="GHEA Grapalat" w:hAnsi="GHEA Grapalat"/>
          <w:i w:val="0"/>
          <w:sz w:val="22"/>
          <w:szCs w:val="22"/>
        </w:rPr>
        <w:t>Формы запроса предложений должны быть представлены по адресу РА в Араратской области</w:t>
      </w:r>
      <w:r w:rsidRPr="00070AD3">
        <w:rPr>
          <w:rFonts w:ascii="GHEA Grapalat" w:hAnsi="GHEA Grapalat"/>
          <w:i w:val="0"/>
          <w:sz w:val="22"/>
          <w:szCs w:val="22"/>
          <w:lang w:val="hy-AM"/>
        </w:rPr>
        <w:t xml:space="preserve">, </w:t>
      </w:r>
      <w:r w:rsidRPr="00070AD3">
        <w:rPr>
          <w:rFonts w:ascii="GHEA Grapalat" w:hAnsi="GHEA Grapalat"/>
          <w:i w:val="0"/>
          <w:sz w:val="22"/>
          <w:szCs w:val="22"/>
        </w:rPr>
        <w:t>с.Покр Веди, М. Оганисяна 24, в бумажной форме до 1</w:t>
      </w:r>
      <w:r w:rsidR="00070AD3" w:rsidRPr="00070AD3">
        <w:rPr>
          <w:rFonts w:ascii="GHEA Grapalat" w:hAnsi="GHEA Grapalat"/>
          <w:i w:val="0"/>
          <w:sz w:val="22"/>
          <w:szCs w:val="22"/>
        </w:rPr>
        <w:t>2</w:t>
      </w:r>
      <w:r w:rsidRPr="00070AD3">
        <w:rPr>
          <w:rFonts w:ascii="GHEA Grapalat" w:hAnsi="GHEA Grapalat"/>
          <w:i w:val="0"/>
          <w:sz w:val="22"/>
          <w:szCs w:val="22"/>
        </w:rPr>
        <w:t>:00 на 7-й день с даты публикации этого объявления. Приглашения также могут быть представлены на английском или русском, помимо армянского.</w:t>
      </w:r>
    </w:p>
    <w:p w:rsidR="00E8333C" w:rsidRPr="00070AD3" w:rsidRDefault="00E8333C" w:rsidP="00E8333C">
      <w:pPr>
        <w:pStyle w:val="a3"/>
        <w:spacing w:line="240" w:lineRule="auto"/>
        <w:ind w:firstLine="567"/>
        <w:rPr>
          <w:rFonts w:ascii="GHEA Grapalat" w:hAnsi="GHEA Grapalat"/>
          <w:i w:val="0"/>
          <w:sz w:val="22"/>
          <w:szCs w:val="22"/>
        </w:rPr>
      </w:pPr>
      <w:r w:rsidRPr="00070AD3">
        <w:rPr>
          <w:rFonts w:ascii="GHEA Grapalat" w:hAnsi="GHEA Grapalat"/>
          <w:i w:val="0"/>
          <w:sz w:val="22"/>
          <w:szCs w:val="22"/>
        </w:rPr>
        <w:t>Открытие торгов состоится по адресу РА в Араратской области</w:t>
      </w:r>
      <w:r w:rsidRPr="00070AD3">
        <w:rPr>
          <w:rFonts w:ascii="GHEA Grapalat" w:hAnsi="GHEA Grapalat"/>
          <w:i w:val="0"/>
          <w:sz w:val="22"/>
          <w:szCs w:val="22"/>
          <w:lang w:val="hy-AM"/>
        </w:rPr>
        <w:t xml:space="preserve">, </w:t>
      </w:r>
      <w:r w:rsidRPr="00070AD3">
        <w:rPr>
          <w:rFonts w:ascii="GHEA Grapalat" w:hAnsi="GHEA Grapalat"/>
          <w:i w:val="0"/>
          <w:sz w:val="22"/>
          <w:szCs w:val="22"/>
        </w:rPr>
        <w:t xml:space="preserve">с.Покр Веди, М. Оганисяна 24 в </w:t>
      </w:r>
      <w:r w:rsidR="00465E98" w:rsidRPr="00070AD3">
        <w:rPr>
          <w:rFonts w:ascii="GHEA Grapalat" w:hAnsi="GHEA Grapalat"/>
          <w:i w:val="0"/>
          <w:sz w:val="22"/>
          <w:szCs w:val="22"/>
        </w:rPr>
        <w:t>0</w:t>
      </w:r>
      <w:r w:rsidR="00E2310E" w:rsidRPr="00070AD3">
        <w:rPr>
          <w:rFonts w:ascii="GHEA Grapalat" w:hAnsi="GHEA Grapalat"/>
          <w:i w:val="0"/>
          <w:sz w:val="22"/>
          <w:szCs w:val="22"/>
        </w:rPr>
        <w:t>5</w:t>
      </w:r>
      <w:r w:rsidR="00465E98" w:rsidRPr="00070AD3">
        <w:rPr>
          <w:rFonts w:ascii="GHEA Grapalat" w:hAnsi="GHEA Grapalat"/>
          <w:i w:val="0"/>
          <w:sz w:val="22"/>
          <w:szCs w:val="22"/>
        </w:rPr>
        <w:t>.</w:t>
      </w:r>
      <w:r w:rsidR="00E2310E" w:rsidRPr="00070AD3">
        <w:rPr>
          <w:rFonts w:ascii="GHEA Grapalat" w:hAnsi="GHEA Grapalat"/>
          <w:i w:val="0"/>
          <w:sz w:val="22"/>
          <w:szCs w:val="22"/>
        </w:rPr>
        <w:t>1</w:t>
      </w:r>
      <w:r w:rsidR="00465E98" w:rsidRPr="00070AD3">
        <w:rPr>
          <w:rFonts w:ascii="GHEA Grapalat" w:hAnsi="GHEA Grapalat"/>
          <w:i w:val="0"/>
          <w:sz w:val="22"/>
          <w:szCs w:val="22"/>
        </w:rPr>
        <w:t>2</w:t>
      </w:r>
      <w:r w:rsidRPr="00070AD3">
        <w:rPr>
          <w:rFonts w:ascii="GHEA Grapalat" w:hAnsi="GHEA Grapalat"/>
          <w:i w:val="0"/>
          <w:sz w:val="22"/>
          <w:szCs w:val="22"/>
        </w:rPr>
        <w:t>.202</w:t>
      </w:r>
      <w:r w:rsidR="00E2310E" w:rsidRPr="00070AD3">
        <w:rPr>
          <w:rFonts w:ascii="GHEA Grapalat" w:hAnsi="GHEA Grapalat"/>
          <w:i w:val="0"/>
          <w:sz w:val="22"/>
          <w:szCs w:val="22"/>
        </w:rPr>
        <w:t>4</w:t>
      </w:r>
      <w:r w:rsidRPr="00070AD3">
        <w:rPr>
          <w:rFonts w:ascii="GHEA Grapalat" w:hAnsi="GHEA Grapalat"/>
          <w:i w:val="0"/>
          <w:sz w:val="22"/>
          <w:szCs w:val="22"/>
        </w:rPr>
        <w:t xml:space="preserve">  года в 1</w:t>
      </w:r>
      <w:r w:rsidR="00070AD3" w:rsidRPr="00070AD3">
        <w:rPr>
          <w:rFonts w:ascii="GHEA Grapalat" w:hAnsi="GHEA Grapalat"/>
          <w:i w:val="0"/>
          <w:sz w:val="22"/>
          <w:szCs w:val="22"/>
        </w:rPr>
        <w:t>2</w:t>
      </w:r>
      <w:r w:rsidRPr="00070AD3">
        <w:rPr>
          <w:rFonts w:ascii="GHEA Grapalat" w:hAnsi="GHEA Grapalat"/>
          <w:i w:val="0"/>
          <w:sz w:val="22"/>
          <w:szCs w:val="22"/>
        </w:rPr>
        <w:t>:00.</w:t>
      </w:r>
    </w:p>
    <w:p w:rsidR="00E8333C" w:rsidRPr="001B32D9" w:rsidRDefault="00E8333C" w:rsidP="00E8333C">
      <w:pPr>
        <w:pStyle w:val="a3"/>
        <w:widowControl w:val="0"/>
        <w:spacing w:after="160" w:line="240" w:lineRule="auto"/>
        <w:ind w:firstLine="567"/>
        <w:rPr>
          <w:rFonts w:ascii="GHEA Grapalat" w:hAnsi="GHEA Grapalat"/>
          <w:i w:val="0"/>
          <w:sz w:val="24"/>
          <w:szCs w:val="24"/>
        </w:rPr>
      </w:pPr>
      <w:r w:rsidRPr="00070AD3">
        <w:rPr>
          <w:rFonts w:ascii="GHEA Grapalat" w:hAnsi="GHEA Grapalat"/>
          <w:i w:val="0"/>
          <w:sz w:val="24"/>
          <w:szCs w:val="24"/>
        </w:rPr>
        <w:t>Обжалование данной процедуры осуществляется в по</w:t>
      </w:r>
      <w:r w:rsidRPr="00130CD2">
        <w:rPr>
          <w:rFonts w:ascii="GHEA Grapalat" w:hAnsi="GHEA Grapalat"/>
          <w:i w:val="0"/>
          <w:sz w:val="24"/>
          <w:szCs w:val="24"/>
        </w:rPr>
        <w:t>рядке, установленном законом РА "О закупках" и гражданским процессуальным кодексом РА.</w:t>
      </w:r>
    </w:p>
    <w:p w:rsidR="00E8333C" w:rsidRDefault="00E8333C" w:rsidP="00E8333C">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E8333C" w:rsidRPr="008E6B11" w:rsidRDefault="00E8333C" w:rsidP="00E8333C">
      <w:pPr>
        <w:pStyle w:val="a3"/>
        <w:widowControl w:val="0"/>
        <w:spacing w:after="160" w:line="240" w:lineRule="auto"/>
        <w:rPr>
          <w:rFonts w:ascii="GHEA Grapalat" w:hAnsi="GHEA Grapalat"/>
          <w:i w:val="0"/>
          <w:sz w:val="22"/>
          <w:szCs w:val="22"/>
          <w:u w:val="single"/>
        </w:rPr>
      </w:pPr>
      <w:r w:rsidRPr="008E6B11">
        <w:rPr>
          <w:rFonts w:ascii="GHEA Grapalat" w:hAnsi="GHEA Grapalat"/>
          <w:i w:val="0"/>
          <w:sz w:val="22"/>
          <w:szCs w:val="22"/>
        </w:rPr>
        <w:t xml:space="preserve">Телефон </w:t>
      </w:r>
      <w:r w:rsidRPr="008E6B11">
        <w:rPr>
          <w:rFonts w:ascii="GHEA Grapalat" w:hAnsi="GHEA Grapalat"/>
          <w:i w:val="0"/>
          <w:sz w:val="22"/>
          <w:szCs w:val="22"/>
          <w:lang w:val="af-ZA"/>
        </w:rPr>
        <w:t>+</w:t>
      </w:r>
      <w:r w:rsidRPr="008E6B11">
        <w:rPr>
          <w:rFonts w:ascii="GHEA Grapalat" w:hAnsi="GHEA Grapalat"/>
          <w:sz w:val="22"/>
          <w:szCs w:val="22"/>
          <w:lang w:val="af-ZA"/>
        </w:rPr>
        <w:t xml:space="preserve">374 </w:t>
      </w:r>
      <w:r w:rsidRPr="008E6B11">
        <w:rPr>
          <w:rFonts w:ascii="Sylfaen" w:hAnsi="Sylfaen"/>
          <w:i w:val="0"/>
          <w:sz w:val="22"/>
          <w:szCs w:val="22"/>
          <w:lang w:val="af-ZA"/>
        </w:rPr>
        <w:t xml:space="preserve"> </w:t>
      </w:r>
      <w:r w:rsidRPr="008E6B11">
        <w:rPr>
          <w:rFonts w:ascii="Sylfaen" w:hAnsi="Sylfaen"/>
          <w:sz w:val="22"/>
          <w:szCs w:val="22"/>
          <w:lang w:val="af-ZA"/>
        </w:rPr>
        <w:t>2-37-74</w:t>
      </w:r>
    </w:p>
    <w:p w:rsidR="00E8333C" w:rsidRPr="008E6B11" w:rsidRDefault="00E8333C" w:rsidP="00E8333C">
      <w:pPr>
        <w:pStyle w:val="a3"/>
        <w:spacing w:line="240" w:lineRule="auto"/>
        <w:rPr>
          <w:rFonts w:ascii="GHEA Grapalat" w:hAnsi="GHEA Grapalat"/>
          <w:i w:val="0"/>
          <w:sz w:val="22"/>
          <w:szCs w:val="22"/>
          <w:lang w:val="af-ZA"/>
        </w:rPr>
      </w:pPr>
      <w:r w:rsidRPr="008E6B11">
        <w:rPr>
          <w:rFonts w:ascii="GHEA Grapalat" w:hAnsi="GHEA Grapalat"/>
          <w:i w:val="0"/>
          <w:sz w:val="22"/>
          <w:szCs w:val="22"/>
        </w:rPr>
        <w:t xml:space="preserve">Электронная почта </w:t>
      </w:r>
      <w:r w:rsidRPr="008E6B11">
        <w:rPr>
          <w:rFonts w:ascii="GHEA Grapalat" w:hAnsi="GHEA Grapalat"/>
          <w:i w:val="0"/>
          <w:sz w:val="22"/>
          <w:szCs w:val="22"/>
          <w:lang w:val="en-US"/>
        </w:rPr>
        <w:t>E</w:t>
      </w:r>
      <w:r w:rsidRPr="008E6B11">
        <w:rPr>
          <w:rFonts w:ascii="GHEA Grapalat" w:hAnsi="GHEA Grapalat"/>
          <w:i w:val="0"/>
          <w:sz w:val="22"/>
          <w:szCs w:val="22"/>
        </w:rPr>
        <w:t>-</w:t>
      </w:r>
      <w:r w:rsidRPr="008E6B11">
        <w:rPr>
          <w:rFonts w:ascii="GHEA Grapalat" w:hAnsi="GHEA Grapalat"/>
          <w:i w:val="0"/>
          <w:sz w:val="22"/>
          <w:szCs w:val="22"/>
          <w:lang w:val="en-US"/>
        </w:rPr>
        <w:t>mail</w:t>
      </w:r>
      <w:r w:rsidRPr="008E6B11">
        <w:rPr>
          <w:rFonts w:ascii="GHEA Grapalat" w:hAnsi="GHEA Grapalat"/>
          <w:i w:val="0"/>
          <w:sz w:val="22"/>
          <w:szCs w:val="22"/>
        </w:rPr>
        <w:t xml:space="preserve"> </w:t>
      </w:r>
      <w:hyperlink r:id="rId8" w:history="1">
        <w:r w:rsidRPr="008E6B11">
          <w:rPr>
            <w:rStyle w:val="a9"/>
            <w:rFonts w:ascii="GHEA Grapalat" w:hAnsi="GHEA Grapalat"/>
            <w:sz w:val="22"/>
            <w:szCs w:val="22"/>
            <w:lang w:val="af-ZA"/>
          </w:rPr>
          <w:t>vedu.qaxaqapetaran.2017@mail.ru</w:t>
        </w:r>
      </w:hyperlink>
    </w:p>
    <w:p w:rsidR="00BA04AB" w:rsidRDefault="00465E98" w:rsidP="00465E98">
      <w:pPr>
        <w:pStyle w:val="aa"/>
        <w:widowControl w:val="0"/>
        <w:spacing w:after="160"/>
        <w:ind w:firstLine="567"/>
        <w:rPr>
          <w:rFonts w:ascii="GHEA Grapalat" w:hAnsi="GHEA Grapalat"/>
          <w:i/>
        </w:rPr>
      </w:pPr>
      <w:r w:rsidRPr="00465E98">
        <w:rPr>
          <w:rFonts w:ascii="GHEA Grapalat" w:hAnsi="GHEA Grapalat"/>
          <w:sz w:val="22"/>
          <w:szCs w:val="22"/>
        </w:rPr>
        <w:t xml:space="preserve">   </w:t>
      </w:r>
      <w:r w:rsidR="00E8333C" w:rsidRPr="008E6B11">
        <w:rPr>
          <w:rFonts w:ascii="GHEA Grapalat" w:hAnsi="GHEA Grapalat"/>
          <w:sz w:val="22"/>
          <w:szCs w:val="22"/>
        </w:rPr>
        <w:t xml:space="preserve">Заказчик </w:t>
      </w:r>
      <w:r w:rsidR="00E8333C">
        <w:rPr>
          <w:rFonts w:ascii="GHEA Grapalat" w:hAnsi="GHEA Grapalat"/>
          <w:sz w:val="22"/>
          <w:szCs w:val="22"/>
          <w:lang w:val="en-US"/>
        </w:rPr>
        <w:t>՝</w:t>
      </w:r>
      <w:r w:rsidR="00E8333C" w:rsidRPr="008E6B11">
        <w:rPr>
          <w:rFonts w:ascii="GHEA Grapalat" w:hAnsi="GHEA Grapalat"/>
          <w:sz w:val="22"/>
          <w:szCs w:val="22"/>
          <w:lang w:val="af-ZA"/>
        </w:rPr>
        <w:t xml:space="preserve">Детский сад </w:t>
      </w:r>
      <w:r w:rsidR="00E8333C" w:rsidRPr="008E6B11">
        <w:rPr>
          <w:rFonts w:ascii="GHEA Grapalat" w:hAnsi="GHEA Grapalat"/>
          <w:sz w:val="22"/>
          <w:szCs w:val="22"/>
        </w:rPr>
        <w:t>&lt;&lt;Зартонк&gt;&gt; села Покр Веди</w:t>
      </w: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Default="00BA04AB" w:rsidP="00B46D58">
      <w:pPr>
        <w:pStyle w:val="aa"/>
        <w:widowControl w:val="0"/>
        <w:spacing w:after="160"/>
        <w:ind w:firstLine="567"/>
        <w:jc w:val="right"/>
        <w:rPr>
          <w:rFonts w:ascii="GHEA Grapalat" w:hAnsi="GHEA Grapalat"/>
          <w:i/>
        </w:rPr>
      </w:pPr>
    </w:p>
    <w:p w:rsidR="00BA04AB" w:rsidRPr="00E47B41" w:rsidRDefault="00BA04AB" w:rsidP="00B46D58">
      <w:pPr>
        <w:pStyle w:val="aa"/>
        <w:widowControl w:val="0"/>
        <w:spacing w:after="160"/>
        <w:ind w:firstLine="567"/>
        <w:jc w:val="right"/>
        <w:rPr>
          <w:rFonts w:ascii="GHEA Grapalat" w:hAnsi="GHEA Grapalat"/>
          <w:i/>
        </w:rPr>
      </w:pPr>
    </w:p>
    <w:p w:rsidR="00B73300" w:rsidRPr="00F01EBB" w:rsidRDefault="00B73300" w:rsidP="00B46D58">
      <w:pPr>
        <w:pStyle w:val="aa"/>
        <w:widowControl w:val="0"/>
        <w:spacing w:after="160"/>
        <w:ind w:firstLine="567"/>
        <w:jc w:val="right"/>
        <w:rPr>
          <w:rFonts w:ascii="GHEA Grapalat" w:hAnsi="GHEA Grapalat"/>
          <w:i/>
        </w:rPr>
      </w:pPr>
    </w:p>
    <w:p w:rsidR="008C0813" w:rsidRPr="00F01EBB" w:rsidRDefault="008C0813" w:rsidP="00B46D58">
      <w:pPr>
        <w:pStyle w:val="aa"/>
        <w:widowControl w:val="0"/>
        <w:spacing w:after="160"/>
        <w:ind w:firstLine="567"/>
        <w:jc w:val="right"/>
        <w:rPr>
          <w:rFonts w:ascii="GHEA Grapalat" w:hAnsi="GHEA Grapalat"/>
          <w:i/>
        </w:rPr>
      </w:pPr>
    </w:p>
    <w:p w:rsidR="008C0813" w:rsidRPr="00F01EBB" w:rsidRDefault="008C0813" w:rsidP="00B46D58">
      <w:pPr>
        <w:pStyle w:val="aa"/>
        <w:widowControl w:val="0"/>
        <w:spacing w:after="160"/>
        <w:ind w:firstLine="567"/>
        <w:jc w:val="right"/>
        <w:rPr>
          <w:rFonts w:ascii="GHEA Grapalat" w:hAnsi="GHEA Grapalat"/>
          <w:i/>
        </w:rPr>
      </w:pPr>
    </w:p>
    <w:p w:rsidR="008C0813" w:rsidRPr="00F01EBB" w:rsidRDefault="008C0813" w:rsidP="00B46D58">
      <w:pPr>
        <w:pStyle w:val="aa"/>
        <w:widowControl w:val="0"/>
        <w:spacing w:after="160"/>
        <w:ind w:firstLine="567"/>
        <w:jc w:val="right"/>
        <w:rPr>
          <w:rFonts w:ascii="GHEA Grapalat" w:hAnsi="GHEA Grapalat"/>
          <w:i/>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103640">
        <w:rPr>
          <w:rFonts w:ascii="GHEA Grapalat" w:hAnsi="GHEA Grapalat"/>
          <w:spacing w:val="-6"/>
        </w:rPr>
        <w:t>запроса</w:t>
      </w:r>
      <w:r w:rsidR="00103640" w:rsidRPr="009805DC">
        <w:rPr>
          <w:rFonts w:ascii="GHEA Grapalat" w:hAnsi="GHEA Grapalat"/>
          <w:spacing w:val="-6"/>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E2310E">
        <w:rPr>
          <w:rFonts w:ascii="Sylfaen" w:hAnsi="Sylfaen"/>
          <w:i/>
        </w:rPr>
        <w:t>PВM-GHAPDzB-25/01</w:t>
      </w:r>
      <w:r w:rsidR="001B32D9" w:rsidRPr="00D74FB9">
        <w:rPr>
          <w:rFonts w:ascii="GHEA Grapalat" w:hAnsi="GHEA Grapalat"/>
          <w:i/>
        </w:rPr>
        <w:br/>
      </w:r>
      <w:r w:rsidR="00A46F92">
        <w:rPr>
          <w:rFonts w:ascii="GHEA Grapalat" w:hAnsi="GHEA Grapalat"/>
          <w:i/>
        </w:rPr>
        <w:t xml:space="preserve">№ </w:t>
      </w:r>
      <w:r w:rsidR="00103640">
        <w:rPr>
          <w:rFonts w:ascii="GHEA Grapalat" w:hAnsi="GHEA Grapalat"/>
          <w:i/>
        </w:rPr>
        <w:t>1</w:t>
      </w:r>
      <w:r w:rsidR="002B4FA3">
        <w:rPr>
          <w:rFonts w:ascii="GHEA Grapalat" w:hAnsi="GHEA Grapalat"/>
          <w:i/>
        </w:rPr>
        <w:t xml:space="preserve"> от </w:t>
      </w:r>
      <w:r w:rsidR="00465E98">
        <w:rPr>
          <w:rFonts w:ascii="GHEA Grapalat" w:hAnsi="GHEA Grapalat"/>
          <w:i/>
        </w:rPr>
        <w:t>2</w:t>
      </w:r>
      <w:r w:rsidR="00E2310E">
        <w:rPr>
          <w:rFonts w:ascii="GHEA Grapalat" w:hAnsi="GHEA Grapalat"/>
          <w:i/>
        </w:rPr>
        <w:t>8</w:t>
      </w:r>
      <w:r w:rsidR="00E2310E">
        <w:rPr>
          <w:rFonts w:ascii="GHEA Grapalat" w:hAnsi="GHEA Grapalat"/>
        </w:rPr>
        <w:t>.1</w:t>
      </w:r>
      <w:r w:rsidR="00D8755B" w:rsidRPr="00D8755B">
        <w:rPr>
          <w:rFonts w:ascii="GHEA Grapalat" w:hAnsi="GHEA Grapalat"/>
        </w:rPr>
        <w:t>1.</w:t>
      </w:r>
      <w:r w:rsidR="00096865" w:rsidRPr="009044F1">
        <w:rPr>
          <w:rFonts w:ascii="GHEA Grapalat" w:hAnsi="GHEA Grapalat"/>
          <w:i/>
        </w:rPr>
        <w:t>20</w:t>
      </w:r>
      <w:r w:rsidR="00103640">
        <w:rPr>
          <w:rFonts w:ascii="GHEA Grapalat" w:hAnsi="GHEA Grapalat"/>
          <w:i/>
        </w:rPr>
        <w:t>2</w:t>
      </w:r>
      <w:r w:rsidR="00E2310E">
        <w:rPr>
          <w:rFonts w:ascii="GHEA Grapalat" w:hAnsi="GHEA Grapalat"/>
          <w:i/>
        </w:rPr>
        <w:t>4</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BA04AB" w:rsidRPr="0058219A" w:rsidRDefault="00BA04AB" w:rsidP="00BA04AB">
      <w:pPr>
        <w:pStyle w:val="aa"/>
        <w:widowControl w:val="0"/>
        <w:spacing w:after="160"/>
        <w:ind w:right="-7" w:firstLine="567"/>
        <w:jc w:val="center"/>
        <w:rPr>
          <w:rFonts w:ascii="Calibri" w:hAnsi="Calibri"/>
        </w:rPr>
      </w:pPr>
    </w:p>
    <w:p w:rsidR="00BA04AB" w:rsidRPr="00D8755B" w:rsidRDefault="00F57772" w:rsidP="00F57772">
      <w:pPr>
        <w:pStyle w:val="aa"/>
        <w:widowControl w:val="0"/>
        <w:spacing w:after="160"/>
        <w:ind w:right="-7" w:firstLine="567"/>
        <w:jc w:val="center"/>
        <w:rPr>
          <w:rFonts w:ascii="Calibri" w:hAnsi="Calibri"/>
        </w:rPr>
      </w:pPr>
      <w:r w:rsidRPr="008E6B11">
        <w:rPr>
          <w:rFonts w:ascii="GHEA Grapalat" w:hAnsi="GHEA Grapalat"/>
          <w:sz w:val="22"/>
          <w:szCs w:val="22"/>
          <w:lang w:val="af-ZA"/>
        </w:rPr>
        <w:t xml:space="preserve">Детский сад </w:t>
      </w:r>
      <w:r w:rsidRPr="008E6B11">
        <w:rPr>
          <w:rFonts w:ascii="GHEA Grapalat" w:hAnsi="GHEA Grapalat"/>
          <w:sz w:val="22"/>
          <w:szCs w:val="22"/>
        </w:rPr>
        <w:t>&lt;&lt;Зартонк&gt;&gt; села Покр Веди</w:t>
      </w:r>
    </w:p>
    <w:p w:rsidR="00BA04AB" w:rsidRPr="0058219A" w:rsidRDefault="00BA04AB" w:rsidP="00BA04AB">
      <w:pPr>
        <w:pStyle w:val="aa"/>
        <w:widowControl w:val="0"/>
        <w:spacing w:after="160"/>
        <w:ind w:right="-7" w:firstLine="567"/>
        <w:jc w:val="center"/>
        <w:rPr>
          <w:rFonts w:ascii="Calibri" w:hAnsi="Calibri" w:cs="Sylfaen"/>
        </w:rPr>
      </w:pPr>
      <w:r w:rsidRPr="0058219A">
        <w:rPr>
          <w:rFonts w:ascii="Calibri" w:hAnsi="Calibri"/>
        </w:rPr>
        <w:t>ПРИГЛАШЕНИЕ</w:t>
      </w:r>
    </w:p>
    <w:p w:rsidR="00BA04AB" w:rsidRPr="0058219A" w:rsidRDefault="00BA04AB" w:rsidP="00BA04AB">
      <w:pPr>
        <w:pStyle w:val="aa"/>
        <w:widowControl w:val="0"/>
        <w:spacing w:after="160"/>
        <w:ind w:right="-7" w:firstLine="567"/>
        <w:jc w:val="center"/>
        <w:rPr>
          <w:rFonts w:ascii="Calibri" w:hAnsi="Calibri" w:cs="Sylfaen"/>
        </w:rPr>
      </w:pPr>
    </w:p>
    <w:p w:rsidR="00BA04AB" w:rsidRPr="0058219A" w:rsidRDefault="00BA04AB" w:rsidP="00BA04AB">
      <w:pPr>
        <w:pStyle w:val="aa"/>
        <w:widowControl w:val="0"/>
        <w:spacing w:after="160"/>
        <w:ind w:right="-7" w:firstLine="567"/>
        <w:jc w:val="center"/>
        <w:rPr>
          <w:rFonts w:ascii="Calibri" w:hAnsi="Calibri" w:cs="Sylfaen"/>
        </w:rPr>
      </w:pPr>
    </w:p>
    <w:p w:rsidR="00BA04AB" w:rsidRPr="001F1A3A" w:rsidRDefault="00BA04AB" w:rsidP="00F57772">
      <w:pPr>
        <w:pStyle w:val="HTML"/>
        <w:shd w:val="clear" w:color="auto" w:fill="FFFFFF"/>
        <w:spacing w:line="360" w:lineRule="atLeast"/>
        <w:jc w:val="center"/>
        <w:rPr>
          <w:rFonts w:ascii="Calibri" w:hAnsi="Calibri"/>
          <w:lang w:val="ru-RU"/>
        </w:rPr>
      </w:pPr>
      <w:r w:rsidRPr="00D8755B">
        <w:rPr>
          <w:rFonts w:ascii="Calibri" w:hAnsi="Calibri"/>
          <w:lang w:val="ru-RU"/>
        </w:rPr>
        <w:t xml:space="preserve">НА ЗАПРОС  КОТИРОВОК, ОБЪЯВЛЕННЫЙ С ЦЕЛЬЮ ПРИОБРЕТЕНИЯ </w:t>
      </w:r>
      <w:r w:rsidRPr="00D8755B">
        <w:rPr>
          <w:rFonts w:ascii="Calibri" w:hAnsi="Calibri"/>
          <w:b/>
          <w:i/>
          <w:lang w:val="ru-RU"/>
        </w:rPr>
        <w:t>«ПРОДУКТОВ»</w:t>
      </w:r>
      <w:r w:rsidRPr="00D8755B">
        <w:rPr>
          <w:rFonts w:ascii="Calibri" w:hAnsi="Calibri"/>
          <w:lang w:val="ru-RU"/>
        </w:rPr>
        <w:t xml:space="preserve">ДЛЯ НУЖД </w:t>
      </w:r>
      <w:r w:rsidR="00F57772" w:rsidRPr="008E6B11">
        <w:rPr>
          <w:rFonts w:ascii="GHEA Grapalat" w:hAnsi="GHEA Grapalat"/>
          <w:sz w:val="22"/>
          <w:szCs w:val="22"/>
          <w:lang w:val="af-ZA"/>
        </w:rPr>
        <w:t xml:space="preserve">Детский сад </w:t>
      </w:r>
      <w:r w:rsidR="00F57772" w:rsidRPr="00F57772">
        <w:rPr>
          <w:rFonts w:ascii="GHEA Grapalat" w:hAnsi="GHEA Grapalat"/>
          <w:sz w:val="22"/>
          <w:szCs w:val="22"/>
          <w:lang w:val="ru-RU"/>
        </w:rPr>
        <w:t>&lt;&lt;Зартонк&gt;&gt; села Покр Веди</w:t>
      </w:r>
    </w:p>
    <w:p w:rsidR="00BA04AB" w:rsidRPr="0058219A" w:rsidRDefault="00BA04AB" w:rsidP="00BA04AB">
      <w:pPr>
        <w:pStyle w:val="aa"/>
        <w:widowControl w:val="0"/>
        <w:spacing w:after="160"/>
        <w:ind w:right="-7" w:firstLine="567"/>
        <w:jc w:val="center"/>
        <w:rPr>
          <w:rFonts w:ascii="Calibri" w:hAnsi="Calibri"/>
        </w:rPr>
      </w:pP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1A43A4" w:rsidRPr="009044F1" w:rsidRDefault="00096865" w:rsidP="00226C3A">
      <w:pPr>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096865" w:rsidRPr="009044F1" w:rsidRDefault="00F57772" w:rsidP="00B46D58">
      <w:pPr>
        <w:widowControl w:val="0"/>
        <w:spacing w:after="160"/>
        <w:jc w:val="center"/>
        <w:rPr>
          <w:rFonts w:ascii="GHEA Grapalat" w:hAnsi="GHEA Grapalat"/>
          <w:i/>
        </w:rPr>
      </w:pPr>
      <w:r w:rsidRPr="008E6B11">
        <w:rPr>
          <w:rFonts w:ascii="GHEA Grapalat" w:hAnsi="GHEA Grapalat"/>
          <w:sz w:val="22"/>
          <w:szCs w:val="22"/>
          <w:lang w:val="af-ZA"/>
        </w:rPr>
        <w:t xml:space="preserve">Детский сад </w:t>
      </w:r>
      <w:r w:rsidRPr="008E6B11">
        <w:rPr>
          <w:rFonts w:ascii="GHEA Grapalat" w:hAnsi="GHEA Grapalat"/>
          <w:sz w:val="22"/>
          <w:szCs w:val="22"/>
        </w:rPr>
        <w:t>&lt;&lt;Зартонк&gt;&gt; села Покр Веди</w:t>
      </w:r>
      <w:r w:rsidRPr="00332979">
        <w:rPr>
          <w:rFonts w:ascii="GHEA Grapalat" w:hAnsi="GHEA Grapalat"/>
          <w:sz w:val="36"/>
          <w:szCs w:val="36"/>
        </w:rPr>
        <w:t xml:space="preserve"> </w:t>
      </w:r>
      <w:r w:rsidR="00160AE4" w:rsidRPr="009044F1">
        <w:rPr>
          <w:rFonts w:ascii="GHEA Grapalat" w:hAnsi="GHEA Grapalat"/>
          <w:b/>
        </w:rPr>
        <w:t xml:space="preserve">ПРИГЛАШЕНИЯ НА </w:t>
      </w:r>
      <w:r w:rsidR="00103640" w:rsidRPr="00103640">
        <w:rPr>
          <w:rFonts w:ascii="GHEA Grapalat" w:hAnsi="GHEA Grapalat"/>
          <w:b/>
        </w:rPr>
        <w:t>ЗАПРОС КОТИРОВОК</w:t>
      </w:r>
      <w:r w:rsidR="00160AE4" w:rsidRPr="009044F1">
        <w:rPr>
          <w:rFonts w:ascii="GHEA Grapalat" w:hAnsi="GHEA Grapalat"/>
          <w:b/>
        </w:rPr>
        <w:t xml:space="preserve">, </w:t>
      </w:r>
      <w:r w:rsidR="005C1BF7" w:rsidRPr="005C1BF7">
        <w:rPr>
          <w:rFonts w:ascii="GHEA Grapalat" w:hAnsi="GHEA Grapalat"/>
          <w:b/>
        </w:rPr>
        <w:br/>
      </w:r>
      <w:r w:rsidR="00160AE4"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103640" w:rsidRDefault="00096865" w:rsidP="00B46D58">
      <w:pPr>
        <w:widowControl w:val="0"/>
        <w:spacing w:after="160"/>
        <w:jc w:val="center"/>
        <w:rPr>
          <w:rFonts w:ascii="GHEA Grapalat" w:hAnsi="GHEA Grapalat"/>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103640">
        <w:rPr>
          <w:rFonts w:ascii="GHEA Grapalat" w:hAnsi="GHEA Grapalat"/>
        </w:rPr>
        <w:t xml:space="preserve">НА </w:t>
      </w:r>
      <w:r w:rsidR="00103640" w:rsidRPr="00103640">
        <w:rPr>
          <w:rFonts w:ascii="GHEA Grapalat" w:hAnsi="GHEA Grapalat"/>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096865" w:rsidP="00E17B7F">
      <w:pPr>
        <w:widowControl w:val="0"/>
        <w:spacing w:after="160"/>
        <w:ind w:hanging="567"/>
        <w:jc w:val="both"/>
        <w:rPr>
          <w:rFonts w:ascii="GHEA Grapalat" w:hAnsi="GHEA Grapalat"/>
          <w:spacing w:val="-6"/>
        </w:rPr>
      </w:pPr>
      <w:r w:rsidRPr="00796A7A">
        <w:rPr>
          <w:rFonts w:ascii="GHEA Grapalat" w:hAnsi="GHEA Grapalat"/>
          <w:spacing w:val="-6"/>
        </w:rPr>
        <w:lastRenderedPageBreak/>
        <w:t xml:space="preserve">Настоящее Приглашение предоставляется в дополнение к объявлению </w:t>
      </w:r>
      <w:r w:rsidR="00796A7A" w:rsidRPr="00796A7A">
        <w:rPr>
          <w:rFonts w:ascii="GHEA Grapalat" w:hAnsi="GHEA Grapalat"/>
          <w:spacing w:val="-6"/>
        </w:rPr>
        <w:t>по запросу котировок</w:t>
      </w:r>
      <w:r w:rsidRPr="00796A7A">
        <w:rPr>
          <w:rFonts w:ascii="GHEA Grapalat" w:hAnsi="GHEA Grapalat"/>
          <w:spacing w:val="-6"/>
        </w:rPr>
        <w:t xml:space="preserve">, проводимом под </w:t>
      </w:r>
      <w:r w:rsidRPr="00AF1899">
        <w:rPr>
          <w:rFonts w:ascii="GHEA Grapalat" w:hAnsi="GHEA Grapalat"/>
          <w:spacing w:val="-6"/>
        </w:rPr>
        <w:t xml:space="preserve">кодом </w:t>
      </w:r>
      <w:r w:rsidR="00E2310E">
        <w:rPr>
          <w:rFonts w:ascii="Sylfaen" w:hAnsi="Sylfaen"/>
          <w:i/>
        </w:rPr>
        <w:t>PВM-GHAPDzB-25/01</w:t>
      </w:r>
      <w:r w:rsidR="00465E98" w:rsidRPr="00465E98">
        <w:rPr>
          <w:rFonts w:ascii="Sylfaen" w:hAnsi="Sylfaen"/>
          <w:i/>
        </w:rPr>
        <w:t xml:space="preserve"> </w:t>
      </w:r>
      <w:r w:rsidRPr="00AF1899">
        <w:rPr>
          <w:rFonts w:ascii="GHEA Grapalat" w:hAnsi="GHEA Grapalat"/>
          <w:spacing w:val="-6"/>
        </w:rPr>
        <w:t>(далее</w:t>
      </w:r>
      <w:r w:rsidRPr="00796A7A">
        <w:rPr>
          <w:rFonts w:ascii="GHEA Grapalat" w:hAnsi="GHEA Grapalat"/>
          <w:spacing w:val="-6"/>
        </w:rPr>
        <w:t xml:space="preserve"> — процедура).</w:t>
      </w:r>
    </w:p>
    <w:p w:rsidR="001F1A3A" w:rsidRPr="00D8755B" w:rsidRDefault="00096865" w:rsidP="00F57772">
      <w:pPr>
        <w:pStyle w:val="HTML"/>
        <w:shd w:val="clear" w:color="auto" w:fill="FFFFFF"/>
        <w:spacing w:line="360" w:lineRule="atLeast"/>
        <w:jc w:val="center"/>
        <w:rPr>
          <w:rFonts w:ascii="inherit" w:hAnsi="inherit"/>
          <w:color w:val="70757A"/>
          <w:sz w:val="24"/>
          <w:szCs w:val="24"/>
          <w:lang w:val="ru-RU" w:eastAsia="ru-RU"/>
        </w:rPr>
      </w:pPr>
      <w:r w:rsidRPr="00D8755B">
        <w:rPr>
          <w:rFonts w:ascii="GHEA Grapalat" w:hAnsi="GHEA Grapalat"/>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0B2CFA">
        <w:rPr>
          <w:rFonts w:ascii="GHEA Grapalat" w:hAnsi="GHEA Grapalat"/>
        </w:rPr>
        <w:t>N</w:t>
      </w:r>
      <w:r w:rsidRPr="00D8755B">
        <w:rPr>
          <w:rFonts w:ascii="GHEA Grapalat" w:hAnsi="GHEA Grapalat"/>
          <w:lang w:val="ru-RU"/>
        </w:rPr>
        <w:t xml:space="preserve"> от</w:t>
      </w:r>
      <w:r w:rsidR="006D2DF7" w:rsidRPr="000B2CFA">
        <w:t> </w:t>
      </w:r>
      <w:r w:rsidRPr="00D8755B">
        <w:rPr>
          <w:rFonts w:ascii="GHEA Grapalat" w:hAnsi="GHEA Grapalat"/>
          <w:lang w:val="ru-RU"/>
        </w:rPr>
        <w:t>4</w:t>
      </w:r>
      <w:r w:rsidR="006D2DF7" w:rsidRPr="000B2CFA">
        <w:t> </w:t>
      </w:r>
      <w:r w:rsidRPr="00D8755B">
        <w:rPr>
          <w:rFonts w:ascii="GHEA Grapalat" w:hAnsi="GHEA Grapalat"/>
          <w:lang w:val="ru-RU"/>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8755B" w:rsidRPr="00D8755B">
        <w:rPr>
          <w:rFonts w:ascii="Sylfaen" w:hAnsi="Sylfaen"/>
          <w:i/>
          <w:lang w:val="ru-RU"/>
        </w:rPr>
        <w:t xml:space="preserve"> </w:t>
      </w:r>
      <w:r w:rsidR="00F57772" w:rsidRPr="008E6B11">
        <w:rPr>
          <w:rFonts w:ascii="GHEA Grapalat" w:hAnsi="GHEA Grapalat"/>
          <w:sz w:val="22"/>
          <w:szCs w:val="22"/>
          <w:lang w:val="af-ZA"/>
        </w:rPr>
        <w:t xml:space="preserve">Детский сад </w:t>
      </w:r>
      <w:r w:rsidR="00F57772" w:rsidRPr="00F57772">
        <w:rPr>
          <w:rFonts w:ascii="GHEA Grapalat" w:hAnsi="GHEA Grapalat"/>
          <w:sz w:val="22"/>
          <w:szCs w:val="22"/>
          <w:lang w:val="ru-RU"/>
        </w:rPr>
        <w:t>&lt;&lt;Зартонк&gt;&gt; села Покр Веди</w:t>
      </w:r>
    </w:p>
    <w:p w:rsidR="00D8755B" w:rsidRPr="00D8755B" w:rsidRDefault="00D8755B" w:rsidP="00D8755B">
      <w:pPr>
        <w:pStyle w:val="HTML"/>
        <w:shd w:val="clear" w:color="auto" w:fill="FFFFFF"/>
        <w:spacing w:line="360" w:lineRule="atLeast"/>
        <w:rPr>
          <w:rFonts w:ascii="inherit" w:hAnsi="inherit"/>
          <w:color w:val="70757A"/>
          <w:sz w:val="24"/>
          <w:szCs w:val="24"/>
          <w:lang w:val="ru-RU" w:eastAsia="ru-RU"/>
        </w:rPr>
      </w:pPr>
    </w:p>
    <w:p w:rsidR="00096865" w:rsidRPr="000B2CFA" w:rsidRDefault="00D8755B" w:rsidP="00B46D58">
      <w:pPr>
        <w:widowControl w:val="0"/>
        <w:spacing w:after="160"/>
        <w:ind w:firstLine="567"/>
        <w:jc w:val="both"/>
        <w:rPr>
          <w:rFonts w:ascii="GHEA Grapalat" w:hAnsi="GHEA Grapalat"/>
        </w:rPr>
      </w:pPr>
      <w:r w:rsidRPr="00D8755B">
        <w:rPr>
          <w:rFonts w:ascii="Sylfaen" w:hAnsi="Sylfaen"/>
          <w:i/>
        </w:rPr>
        <w:t xml:space="preserve"> </w:t>
      </w:r>
      <w:r w:rsidR="00096865"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3630DB"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w:t>
      </w:r>
      <w:r w:rsidR="007F7591">
        <w:rPr>
          <w:rFonts w:ascii="GHEA Grapalat" w:hAnsi="GHEA Grapalat"/>
          <w:sz w:val="24"/>
          <w:szCs w:val="24"/>
          <w:lang w:val="hy-AM"/>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1F1A3A" w:rsidRDefault="00845AA5" w:rsidP="001F1A3A">
      <w:pPr>
        <w:pStyle w:val="HTML"/>
        <w:shd w:val="clear" w:color="auto" w:fill="FFFFFF"/>
        <w:spacing w:line="360" w:lineRule="atLeast"/>
        <w:jc w:val="center"/>
        <w:rPr>
          <w:rFonts w:ascii="inherit" w:hAnsi="inherit"/>
          <w:color w:val="70757A"/>
          <w:sz w:val="24"/>
          <w:szCs w:val="24"/>
          <w:lang w:val="ru-RU" w:eastAsia="ru-RU"/>
        </w:rPr>
      </w:pPr>
      <w:r w:rsidRPr="00D8755B">
        <w:rPr>
          <w:rFonts w:ascii="GHEA Grapalat" w:hAnsi="GHEA Grapalat"/>
          <w:lang w:val="ru-RU"/>
        </w:rPr>
        <w:t>1.1</w:t>
      </w:r>
      <w:r w:rsidR="008E6E51" w:rsidRPr="00D8755B">
        <w:rPr>
          <w:rFonts w:ascii="GHEA Grapalat" w:hAnsi="GHEA Grapalat"/>
          <w:lang w:val="ru-RU"/>
        </w:rPr>
        <w:t>.</w:t>
      </w:r>
      <w:r w:rsidR="00F63BBB" w:rsidRPr="00D8755B">
        <w:rPr>
          <w:rFonts w:ascii="GHEA Grapalat" w:hAnsi="GHEA Grapalat"/>
          <w:lang w:val="ru-RU"/>
        </w:rPr>
        <w:tab/>
      </w:r>
      <w:r w:rsidRPr="00D8755B">
        <w:rPr>
          <w:rFonts w:ascii="GHEA Grapalat" w:hAnsi="GHEA Grapalat"/>
          <w:lang w:val="ru-RU"/>
        </w:rPr>
        <w:t xml:space="preserve">Предметом закупки является приобретение </w:t>
      </w:r>
      <w:r w:rsidR="00D8755B" w:rsidRPr="00D8755B">
        <w:rPr>
          <w:rFonts w:ascii="Sylfaen" w:hAnsi="Sylfaen"/>
          <w:lang w:val="ru-RU"/>
        </w:rPr>
        <w:t>продуктов питания</w:t>
      </w:r>
      <w:r w:rsidRPr="00D8755B">
        <w:rPr>
          <w:rFonts w:ascii="GHEA Grapalat" w:hAnsi="GHEA Grapalat"/>
          <w:lang w:val="ru-RU"/>
        </w:rPr>
        <w:t xml:space="preserve"> (далее — также товар) для нужд </w:t>
      </w:r>
      <w:r w:rsidR="00D8755B" w:rsidRPr="00D8755B">
        <w:rPr>
          <w:rFonts w:ascii="Sylfaen" w:hAnsi="Sylfaen"/>
          <w:i/>
          <w:lang w:val="ru-RU"/>
        </w:rPr>
        <w:t xml:space="preserve">    </w:t>
      </w:r>
      <w:r w:rsidR="00F57772" w:rsidRPr="008E6B11">
        <w:rPr>
          <w:rFonts w:ascii="GHEA Grapalat" w:hAnsi="GHEA Grapalat"/>
          <w:sz w:val="22"/>
          <w:szCs w:val="22"/>
          <w:lang w:val="af-ZA"/>
        </w:rPr>
        <w:t xml:space="preserve">Детский сад </w:t>
      </w:r>
      <w:r w:rsidR="00F57772" w:rsidRPr="00F57772">
        <w:rPr>
          <w:rFonts w:ascii="GHEA Grapalat" w:hAnsi="GHEA Grapalat"/>
          <w:sz w:val="22"/>
          <w:szCs w:val="22"/>
          <w:lang w:val="ru-RU"/>
        </w:rPr>
        <w:t>&lt;&lt;Зартонк&gt;&gt; села Покр Веди</w:t>
      </w:r>
      <w:r w:rsidRPr="001F1A3A">
        <w:rPr>
          <w:rFonts w:ascii="GHEA Grapalat" w:hAnsi="GHEA Grapalat"/>
          <w:lang w:val="ru-RU"/>
        </w:rPr>
        <w:t xml:space="preserve">, которые сгруппированы в </w:t>
      </w:r>
      <w:r w:rsidR="00D8755B" w:rsidRPr="001F1A3A">
        <w:rPr>
          <w:rFonts w:ascii="GHEA Grapalat" w:hAnsi="GHEA Grapalat"/>
          <w:lang w:val="ru-RU"/>
        </w:rPr>
        <w:t xml:space="preserve">    </w:t>
      </w:r>
      <w:r w:rsidR="00E2310E" w:rsidRPr="00070AD3">
        <w:rPr>
          <w:rFonts w:ascii="GHEA Grapalat" w:hAnsi="GHEA Grapalat"/>
          <w:lang w:val="ru-RU"/>
        </w:rPr>
        <w:t>24</w:t>
      </w:r>
      <w:r w:rsidR="00465E98" w:rsidRPr="00070AD3">
        <w:rPr>
          <w:rFonts w:ascii="GHEA Grapalat" w:hAnsi="GHEA Grapalat"/>
          <w:lang w:val="ru-RU"/>
        </w:rPr>
        <w:t xml:space="preserve"> </w:t>
      </w:r>
      <w:r w:rsidRPr="00070AD3">
        <w:rPr>
          <w:rFonts w:ascii="GHEA Grapalat" w:hAnsi="GHEA Grapalat"/>
          <w:lang w:val="ru-RU"/>
        </w:rPr>
        <w:t>л</w:t>
      </w:r>
      <w:r w:rsidRPr="001F1A3A">
        <w:rPr>
          <w:rFonts w:ascii="GHEA Grapalat" w:hAnsi="GHEA Grapalat"/>
          <w:lang w:val="ru-RU"/>
        </w:rPr>
        <w:t>от:</w:t>
      </w:r>
    </w:p>
    <w:p w:rsidR="007F6B94" w:rsidRPr="003630DB" w:rsidRDefault="007F6B94" w:rsidP="008C0813">
      <w:pPr>
        <w:pStyle w:val="23"/>
        <w:widowControl w:val="0"/>
        <w:spacing w:after="160" w:line="240" w:lineRule="auto"/>
        <w:ind w:firstLine="567"/>
        <w:rPr>
          <w:rFonts w:ascii="GHEA Grapalat" w:hAnsi="GHEA Grapalat"/>
          <w:sz w:val="24"/>
          <w:szCs w:val="24"/>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E2310E" w:rsidRPr="00E2310E" w:rsidTr="00E2310E">
        <w:trPr>
          <w:trHeight w:val="480"/>
        </w:trPr>
        <w:tc>
          <w:tcPr>
            <w:tcW w:w="3012" w:type="dxa"/>
            <w:gridSpan w:val="2"/>
          </w:tcPr>
          <w:p w:rsidR="00E2310E" w:rsidRPr="00E2310E" w:rsidRDefault="00E2310E" w:rsidP="00E2310E">
            <w:pPr>
              <w:jc w:val="center"/>
              <w:rPr>
                <w:rFonts w:ascii="GHEA Grapalat" w:hAnsi="GHEA Grapalat"/>
                <w:b/>
                <w:bCs/>
                <w:i/>
                <w:iCs/>
                <w:sz w:val="14"/>
                <w:szCs w:val="14"/>
                <w:lang w:val="af-ZA" w:eastAsia="en-US" w:bidi="ar-SA"/>
              </w:rPr>
            </w:pPr>
            <w:r w:rsidRPr="00E2310E">
              <w:rPr>
                <w:rFonts w:ascii="GHEA Grapalat" w:hAnsi="GHEA Grapalat"/>
                <w:b/>
                <w:bCs/>
                <w:i/>
                <w:iCs/>
                <w:sz w:val="14"/>
                <w:szCs w:val="14"/>
                <w:lang w:val="af-ZA" w:eastAsia="en-US" w:bidi="ar-SA"/>
              </w:rPr>
              <w:t>Չափաբաժինների</w:t>
            </w:r>
          </w:p>
        </w:tc>
        <w:tc>
          <w:tcPr>
            <w:tcW w:w="4076" w:type="dxa"/>
            <w:vMerge w:val="restart"/>
          </w:tcPr>
          <w:p w:rsidR="00E2310E" w:rsidRPr="00E2310E" w:rsidRDefault="00E2310E" w:rsidP="00E2310E">
            <w:pPr>
              <w:jc w:val="center"/>
              <w:rPr>
                <w:rFonts w:ascii="GHEA Grapalat" w:hAnsi="GHEA Grapalat"/>
                <w:b/>
                <w:bCs/>
                <w:i/>
                <w:iCs/>
                <w:sz w:val="20"/>
                <w:szCs w:val="20"/>
                <w:lang w:val="af-ZA" w:eastAsia="en-US" w:bidi="ar-SA"/>
              </w:rPr>
            </w:pPr>
            <w:r w:rsidRPr="00E2310E">
              <w:rPr>
                <w:rFonts w:ascii="GHEA Grapalat" w:hAnsi="GHEA Grapalat"/>
                <w:b/>
                <w:bCs/>
                <w:i/>
                <w:iCs/>
                <w:sz w:val="20"/>
                <w:szCs w:val="20"/>
                <w:lang w:val="af-ZA" w:eastAsia="en-US" w:bidi="ar-SA"/>
              </w:rPr>
              <w:t>Չափաբաժնի անվանումը</w:t>
            </w:r>
          </w:p>
        </w:tc>
      </w:tr>
      <w:tr w:rsidR="00E2310E" w:rsidRPr="00E2310E" w:rsidTr="00E2310E">
        <w:trPr>
          <w:trHeight w:val="292"/>
        </w:trPr>
        <w:tc>
          <w:tcPr>
            <w:tcW w:w="1642" w:type="dxa"/>
            <w:tcBorders>
              <w:bottom w:val="single" w:sz="4" w:space="0" w:color="auto"/>
            </w:tcBorders>
          </w:tcPr>
          <w:p w:rsidR="00E2310E" w:rsidRPr="00E2310E" w:rsidRDefault="00E2310E" w:rsidP="00E2310E">
            <w:pPr>
              <w:ind w:firstLine="540"/>
              <w:jc w:val="center"/>
              <w:rPr>
                <w:rFonts w:ascii="GHEA Grapalat" w:hAnsi="GHEA Grapalat"/>
                <w:b/>
                <w:bCs/>
                <w:i/>
                <w:iCs/>
                <w:sz w:val="14"/>
                <w:szCs w:val="14"/>
                <w:lang w:val="af-ZA" w:eastAsia="en-US" w:bidi="ar-SA"/>
              </w:rPr>
            </w:pPr>
            <w:r w:rsidRPr="00E2310E">
              <w:rPr>
                <w:rFonts w:ascii="GHEA Grapalat" w:hAnsi="GHEA Grapalat"/>
                <w:b/>
                <w:bCs/>
                <w:i/>
                <w:iCs/>
                <w:sz w:val="14"/>
                <w:szCs w:val="14"/>
                <w:lang w:val="af-ZA" w:eastAsia="en-US" w:bidi="ar-SA"/>
              </w:rPr>
              <w:t>համարները</w:t>
            </w:r>
          </w:p>
        </w:tc>
        <w:tc>
          <w:tcPr>
            <w:tcW w:w="1370" w:type="dxa"/>
            <w:tcBorders>
              <w:bottom w:val="single" w:sz="4" w:space="0" w:color="auto"/>
            </w:tcBorders>
          </w:tcPr>
          <w:p w:rsidR="00E2310E" w:rsidRPr="00E2310E" w:rsidRDefault="00E2310E" w:rsidP="00E2310E">
            <w:pPr>
              <w:jc w:val="center"/>
              <w:rPr>
                <w:rFonts w:ascii="GHEA Grapalat" w:hAnsi="GHEA Grapalat"/>
                <w:b/>
                <w:bCs/>
                <w:i/>
                <w:iCs/>
                <w:sz w:val="14"/>
                <w:szCs w:val="14"/>
                <w:lang w:val="af-ZA" w:eastAsia="en-US" w:bidi="ar-SA"/>
              </w:rPr>
            </w:pPr>
            <w:r w:rsidRPr="00E2310E">
              <w:rPr>
                <w:rFonts w:ascii="GHEA Grapalat" w:hAnsi="GHEA Grapalat"/>
                <w:b/>
                <w:bCs/>
                <w:i/>
                <w:iCs/>
                <w:sz w:val="14"/>
                <w:szCs w:val="14"/>
                <w:lang w:val="hy-AM" w:eastAsia="en-US" w:bidi="ar-SA"/>
              </w:rPr>
              <w:t>գնման</w:t>
            </w:r>
            <w:r w:rsidRPr="00E2310E">
              <w:rPr>
                <w:rFonts w:ascii="GHEA Grapalat" w:hAnsi="GHEA Grapalat"/>
                <w:b/>
                <w:bCs/>
                <w:i/>
                <w:iCs/>
                <w:sz w:val="14"/>
                <w:szCs w:val="14"/>
                <w:lang w:val="en-US" w:eastAsia="en-US" w:bidi="ar-SA"/>
              </w:rPr>
              <w:t xml:space="preserve"> </w:t>
            </w:r>
            <w:r w:rsidRPr="00E2310E">
              <w:rPr>
                <w:rFonts w:ascii="GHEA Grapalat" w:hAnsi="GHEA Grapalat"/>
                <w:b/>
                <w:bCs/>
                <w:i/>
                <w:iCs/>
                <w:sz w:val="14"/>
                <w:szCs w:val="14"/>
                <w:lang w:val="hy-AM" w:eastAsia="en-US" w:bidi="ar-SA"/>
              </w:rPr>
              <w:t xml:space="preserve"> գինը</w:t>
            </w:r>
          </w:p>
        </w:tc>
        <w:tc>
          <w:tcPr>
            <w:tcW w:w="4076" w:type="dxa"/>
            <w:vMerge/>
            <w:tcBorders>
              <w:bottom w:val="single" w:sz="4" w:space="0" w:color="auto"/>
            </w:tcBorders>
          </w:tcPr>
          <w:p w:rsidR="00E2310E" w:rsidRPr="00E2310E" w:rsidRDefault="00E2310E" w:rsidP="00E2310E">
            <w:pPr>
              <w:rPr>
                <w:rFonts w:ascii="GHEA Grapalat" w:hAnsi="GHEA Grapalat"/>
                <w:b/>
                <w:bCs/>
                <w:i/>
                <w:iCs/>
                <w:sz w:val="20"/>
                <w:szCs w:val="20"/>
                <w:lang w:val="af-ZA" w:eastAsia="en-US" w:bidi="ar-SA"/>
              </w:rPr>
            </w:pPr>
          </w:p>
        </w:tc>
      </w:tr>
      <w:tr w:rsidR="00470A33" w:rsidRPr="00E2310E" w:rsidTr="008C100D">
        <w:tc>
          <w:tcPr>
            <w:tcW w:w="1642" w:type="dxa"/>
            <w:tcBorders>
              <w:top w:val="single" w:sz="4" w:space="0" w:color="auto"/>
            </w:tcBorders>
          </w:tcPr>
          <w:p w:rsidR="00470A33" w:rsidRPr="00E2310E" w:rsidRDefault="00470A33" w:rsidP="00470A33">
            <w:pPr>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2</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1505000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Хлеб</w:t>
            </w:r>
          </w:p>
        </w:tc>
      </w:tr>
      <w:tr w:rsidR="00470A33" w:rsidRPr="00E2310E" w:rsidTr="008C100D">
        <w:tc>
          <w:tcPr>
            <w:tcW w:w="1642" w:type="dxa"/>
            <w:tcBorders>
              <w:top w:val="single" w:sz="4" w:space="0" w:color="auto"/>
            </w:tcBorders>
          </w:tcPr>
          <w:p w:rsidR="00470A33" w:rsidRPr="00E2310E" w:rsidRDefault="00470A33" w:rsidP="00470A33">
            <w:pPr>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3</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240000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булочка</w:t>
            </w:r>
          </w:p>
        </w:tc>
      </w:tr>
      <w:tr w:rsidR="00470A33" w:rsidRPr="00E2310E" w:rsidTr="008C100D">
        <w:tc>
          <w:tcPr>
            <w:tcW w:w="1642" w:type="dxa"/>
            <w:tcBorders>
              <w:top w:val="single" w:sz="4" w:space="0" w:color="auto"/>
            </w:tcBorders>
          </w:tcPr>
          <w:p w:rsidR="00470A33" w:rsidRPr="00E2310E" w:rsidRDefault="00470A33" w:rsidP="00470A33">
            <w:pPr>
              <w:jc w:val="right"/>
              <w:rPr>
                <w:rFonts w:ascii="GHEA Grapalat" w:hAnsi="GHEA Grapalat"/>
                <w:sz w:val="20"/>
                <w:szCs w:val="20"/>
                <w:lang w:eastAsia="en-US" w:bidi="ar-SA"/>
              </w:rPr>
            </w:pPr>
            <w:r w:rsidRPr="00E2310E">
              <w:rPr>
                <w:rFonts w:ascii="GHEA Grapalat" w:hAnsi="GHEA Grapalat"/>
                <w:sz w:val="20"/>
                <w:szCs w:val="20"/>
                <w:lang w:eastAsia="en-US" w:bidi="ar-SA"/>
              </w:rPr>
              <w:t>4</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123000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макароны</w:t>
            </w:r>
          </w:p>
        </w:tc>
      </w:tr>
      <w:tr w:rsidR="00470A33" w:rsidRPr="00E2310E" w:rsidTr="008C100D">
        <w:tc>
          <w:tcPr>
            <w:tcW w:w="1642" w:type="dxa"/>
            <w:tcBorders>
              <w:top w:val="single" w:sz="4" w:space="0" w:color="auto"/>
            </w:tcBorders>
          </w:tcPr>
          <w:p w:rsidR="00470A33" w:rsidRPr="00E2310E" w:rsidRDefault="00470A33" w:rsidP="00470A33">
            <w:pPr>
              <w:jc w:val="right"/>
              <w:rPr>
                <w:rFonts w:ascii="GHEA Grapalat" w:hAnsi="GHEA Grapalat"/>
                <w:sz w:val="20"/>
                <w:szCs w:val="20"/>
                <w:lang w:eastAsia="en-US" w:bidi="ar-SA"/>
              </w:rPr>
            </w:pPr>
            <w:r w:rsidRPr="00E2310E">
              <w:rPr>
                <w:rFonts w:ascii="GHEA Grapalat" w:hAnsi="GHEA Grapalat"/>
                <w:sz w:val="20"/>
                <w:szCs w:val="20"/>
                <w:lang w:eastAsia="en-US" w:bidi="ar-SA"/>
              </w:rPr>
              <w:t>5</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cs="Calibri"/>
                <w:color w:val="000000"/>
                <w:sz w:val="20"/>
                <w:szCs w:val="20"/>
                <w:lang w:eastAsia="en-US" w:bidi="ar-SA"/>
              </w:rPr>
            </w:pPr>
            <w:r w:rsidRPr="00E2310E">
              <w:rPr>
                <w:rFonts w:ascii="GHEA Grapalat" w:hAnsi="GHEA Grapalat" w:cs="Calibri"/>
                <w:color w:val="000000"/>
                <w:sz w:val="20"/>
                <w:szCs w:val="20"/>
                <w:lang w:eastAsia="en-US" w:bidi="ar-SA"/>
              </w:rPr>
              <w:t>231000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 xml:space="preserve">Сахар  </w:t>
            </w:r>
          </w:p>
        </w:tc>
      </w:tr>
      <w:tr w:rsidR="00470A33" w:rsidRPr="00E2310E" w:rsidTr="008C100D">
        <w:tc>
          <w:tcPr>
            <w:tcW w:w="1642" w:type="dxa"/>
            <w:tcBorders>
              <w:top w:val="single" w:sz="4" w:space="0" w:color="auto"/>
            </w:tcBorders>
          </w:tcPr>
          <w:p w:rsidR="00470A33" w:rsidRPr="00E2310E" w:rsidRDefault="00470A33" w:rsidP="00470A33">
            <w:pPr>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6</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1995000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 xml:space="preserve">Масло </w:t>
            </w:r>
          </w:p>
        </w:tc>
      </w:tr>
      <w:tr w:rsidR="00470A33" w:rsidRPr="00E2310E" w:rsidTr="008C100D">
        <w:tc>
          <w:tcPr>
            <w:tcW w:w="1642" w:type="dxa"/>
            <w:tcBorders>
              <w:top w:val="single" w:sz="4" w:space="0" w:color="auto"/>
            </w:tcBorders>
          </w:tcPr>
          <w:p w:rsidR="00470A33" w:rsidRPr="00E2310E" w:rsidRDefault="00470A33" w:rsidP="00470A33">
            <w:pPr>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10</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130000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Чечевица</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15</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2150000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 xml:space="preserve">Говядина  мясо </w:t>
            </w:r>
          </w:p>
        </w:tc>
      </w:tr>
      <w:tr w:rsidR="00470A33" w:rsidRPr="00E2310E" w:rsidTr="008C100D">
        <w:tc>
          <w:tcPr>
            <w:tcW w:w="1642" w:type="dxa"/>
            <w:tcBorders>
              <w:top w:val="single" w:sz="4" w:space="0" w:color="auto"/>
            </w:tcBorders>
          </w:tcPr>
          <w:p w:rsidR="00470A33" w:rsidRPr="00E2310E" w:rsidRDefault="00470A33" w:rsidP="00470A33">
            <w:pPr>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16</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1120000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Курица грудь</w:t>
            </w:r>
          </w:p>
        </w:tc>
      </w:tr>
      <w:tr w:rsidR="00470A33" w:rsidRPr="00E2310E" w:rsidTr="008C100D">
        <w:trPr>
          <w:trHeight w:val="288"/>
        </w:trPr>
        <w:tc>
          <w:tcPr>
            <w:tcW w:w="1642" w:type="dxa"/>
            <w:tcBorders>
              <w:top w:val="single" w:sz="4" w:space="0" w:color="auto"/>
              <w:bottom w:val="single" w:sz="4" w:space="0" w:color="auto"/>
            </w:tcBorders>
          </w:tcPr>
          <w:p w:rsidR="00470A33" w:rsidRPr="00E2310E" w:rsidRDefault="00470A33" w:rsidP="00470A33">
            <w:pPr>
              <w:ind w:left="720"/>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17</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Сыр Чанах</w:t>
            </w:r>
          </w:p>
        </w:tc>
      </w:tr>
      <w:tr w:rsidR="00470A33" w:rsidRPr="00E2310E" w:rsidTr="008C100D">
        <w:tc>
          <w:tcPr>
            <w:tcW w:w="1642" w:type="dxa"/>
            <w:tcBorders>
              <w:top w:val="single" w:sz="4" w:space="0" w:color="auto"/>
            </w:tcBorders>
          </w:tcPr>
          <w:p w:rsidR="00470A33" w:rsidRPr="00E2310E" w:rsidRDefault="00470A33" w:rsidP="00470A33">
            <w:pPr>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18</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422500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Молоко: пастеризованный</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19</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357500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Йогурт</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eastAsia="en-US" w:bidi="ar-SA"/>
              </w:rPr>
            </w:pPr>
            <w:r w:rsidRPr="00E2310E">
              <w:rPr>
                <w:rFonts w:ascii="GHEA Grapalat" w:hAnsi="GHEA Grapalat"/>
                <w:sz w:val="20"/>
                <w:szCs w:val="20"/>
                <w:lang w:eastAsia="en-US" w:bidi="ar-SA"/>
              </w:rPr>
              <w:t>20</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810000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 xml:space="preserve">Кислый </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eastAsia="en-US" w:bidi="ar-SA"/>
              </w:rPr>
            </w:pPr>
            <w:r w:rsidRPr="00E2310E">
              <w:rPr>
                <w:rFonts w:ascii="GHEA Grapalat" w:hAnsi="GHEA Grapalat"/>
                <w:sz w:val="20"/>
                <w:szCs w:val="20"/>
                <w:lang w:eastAsia="en-US" w:bidi="ar-SA"/>
              </w:rPr>
              <w:t>21</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 xml:space="preserve">Творог </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eastAsia="en-US" w:bidi="ar-SA"/>
              </w:rPr>
            </w:pPr>
            <w:r w:rsidRPr="00E2310E">
              <w:rPr>
                <w:rFonts w:ascii="GHEA Grapalat" w:hAnsi="GHEA Grapalat"/>
                <w:sz w:val="20"/>
                <w:szCs w:val="20"/>
                <w:lang w:eastAsia="en-US" w:bidi="ar-SA"/>
              </w:rPr>
              <w:t>22</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162500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Сжатый молоко</w:t>
            </w:r>
          </w:p>
        </w:tc>
      </w:tr>
      <w:tr w:rsidR="00470A33" w:rsidRPr="00E2310E" w:rsidTr="008C100D">
        <w:tc>
          <w:tcPr>
            <w:tcW w:w="1642" w:type="dxa"/>
            <w:tcBorders>
              <w:top w:val="single" w:sz="4" w:space="0" w:color="auto"/>
            </w:tcBorders>
          </w:tcPr>
          <w:p w:rsidR="00470A33" w:rsidRPr="00E2310E" w:rsidRDefault="00470A33" w:rsidP="00470A33">
            <w:pPr>
              <w:ind w:left="360"/>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23</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110000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печенье</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24</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300000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 xml:space="preserve">Конфеты в шоколаде </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eastAsia="en-US" w:bidi="ar-SA"/>
              </w:rPr>
            </w:pPr>
            <w:r w:rsidRPr="00E2310E">
              <w:rPr>
                <w:rFonts w:ascii="GHEA Grapalat" w:hAnsi="GHEA Grapalat"/>
                <w:sz w:val="20"/>
                <w:szCs w:val="20"/>
                <w:lang w:eastAsia="en-US" w:bidi="ar-SA"/>
              </w:rPr>
              <w:t>25</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91000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глушилка</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28</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385000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сок</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eastAsia="en-US" w:bidi="ar-SA"/>
              </w:rPr>
            </w:pPr>
            <w:r w:rsidRPr="00E2310E">
              <w:rPr>
                <w:rFonts w:ascii="GHEA Grapalat" w:hAnsi="GHEA Grapalat"/>
                <w:sz w:val="20"/>
                <w:szCs w:val="20"/>
                <w:lang w:eastAsia="en-US" w:bidi="ar-SA"/>
              </w:rPr>
              <w:t>31</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130000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Томатная паста</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eastAsia="en-US" w:bidi="ar-SA"/>
              </w:rPr>
            </w:pPr>
            <w:r w:rsidRPr="00E2310E">
              <w:rPr>
                <w:rFonts w:ascii="GHEA Grapalat" w:hAnsi="GHEA Grapalat"/>
                <w:sz w:val="20"/>
                <w:szCs w:val="20"/>
                <w:lang w:eastAsia="en-US" w:bidi="ar-SA"/>
              </w:rPr>
              <w:t>35</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48000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Консервы горох</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eastAsia="en-US" w:bidi="ar-SA"/>
              </w:rPr>
            </w:pPr>
            <w:r w:rsidRPr="00E2310E">
              <w:rPr>
                <w:rFonts w:ascii="GHEA Grapalat" w:hAnsi="GHEA Grapalat"/>
                <w:sz w:val="20"/>
                <w:szCs w:val="20"/>
                <w:lang w:val="af-ZA" w:eastAsia="en-US" w:bidi="ar-SA"/>
              </w:rPr>
              <w:t>36</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72000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Консервы кукуруза</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40</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1064000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Картофель</w:t>
            </w:r>
          </w:p>
        </w:tc>
      </w:tr>
      <w:tr w:rsidR="00470A33" w:rsidRPr="00E2310E" w:rsidTr="008C100D">
        <w:tc>
          <w:tcPr>
            <w:tcW w:w="1642" w:type="dxa"/>
            <w:tcBorders>
              <w:top w:val="single" w:sz="4" w:space="0" w:color="auto"/>
            </w:tcBorders>
          </w:tcPr>
          <w:p w:rsidR="00470A33" w:rsidRPr="00E2310E" w:rsidRDefault="00470A33" w:rsidP="00470A33">
            <w:pPr>
              <w:ind w:left="720"/>
              <w:jc w:val="right"/>
              <w:rPr>
                <w:rFonts w:ascii="GHEA Grapalat" w:hAnsi="GHEA Grapalat"/>
                <w:sz w:val="20"/>
                <w:szCs w:val="20"/>
                <w:lang w:val="af-ZA" w:eastAsia="en-US" w:bidi="ar-SA"/>
              </w:rPr>
            </w:pPr>
            <w:r w:rsidRPr="00E2310E">
              <w:rPr>
                <w:rFonts w:ascii="GHEA Grapalat" w:hAnsi="GHEA Grapalat"/>
                <w:sz w:val="20"/>
                <w:szCs w:val="20"/>
                <w:lang w:val="af-ZA" w:eastAsia="en-US" w:bidi="ar-SA"/>
              </w:rPr>
              <w:t>41</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75000</w:t>
            </w:r>
          </w:p>
        </w:tc>
        <w:tc>
          <w:tcPr>
            <w:tcW w:w="4076" w:type="dxa"/>
            <w:tcBorders>
              <w:top w:val="single" w:sz="4" w:space="0" w:color="auto"/>
              <w:left w:val="single" w:sz="4" w:space="0" w:color="auto"/>
              <w:bottom w:val="single" w:sz="4" w:space="0" w:color="auto"/>
              <w:right w:val="single" w:sz="4" w:space="0" w:color="auto"/>
            </w:tcBorders>
            <w:shd w:val="clear" w:color="auto" w:fill="auto"/>
          </w:tcPr>
          <w:p w:rsidR="00470A33" w:rsidRPr="00C91F41" w:rsidRDefault="00470A33" w:rsidP="00470A33">
            <w:r w:rsidRPr="00C91F41">
              <w:t>Зеленый,смешанный</w:t>
            </w:r>
          </w:p>
        </w:tc>
      </w:tr>
      <w:tr w:rsidR="00470A33" w:rsidRPr="00E2310E" w:rsidTr="00E2310E">
        <w:tc>
          <w:tcPr>
            <w:tcW w:w="1642" w:type="dxa"/>
            <w:tcBorders>
              <w:top w:val="single" w:sz="4" w:space="0" w:color="auto"/>
              <w:bottom w:val="single" w:sz="4" w:space="0" w:color="auto"/>
            </w:tcBorders>
          </w:tcPr>
          <w:p w:rsidR="00470A33" w:rsidRPr="00E2310E" w:rsidRDefault="00470A33" w:rsidP="00470A33">
            <w:pPr>
              <w:ind w:left="720"/>
              <w:jc w:val="right"/>
              <w:rPr>
                <w:rFonts w:ascii="GHEA Grapalat" w:hAnsi="GHEA Grapalat"/>
                <w:sz w:val="20"/>
                <w:szCs w:val="20"/>
                <w:lang w:eastAsia="en-US" w:bidi="ar-SA"/>
              </w:rPr>
            </w:pPr>
            <w:r w:rsidRPr="00E2310E">
              <w:rPr>
                <w:rFonts w:ascii="GHEA Grapalat" w:hAnsi="GHEA Grapalat"/>
                <w:sz w:val="20"/>
                <w:szCs w:val="20"/>
                <w:lang w:eastAsia="en-US" w:bidi="ar-SA"/>
              </w:rPr>
              <w:t>54</w:t>
            </w:r>
          </w:p>
        </w:tc>
        <w:tc>
          <w:tcPr>
            <w:tcW w:w="1370" w:type="dxa"/>
            <w:tcBorders>
              <w:top w:val="single" w:sz="4" w:space="0" w:color="auto"/>
              <w:left w:val="single" w:sz="4" w:space="0" w:color="auto"/>
              <w:bottom w:val="single" w:sz="4" w:space="0" w:color="auto"/>
              <w:right w:val="single" w:sz="4" w:space="0" w:color="auto"/>
            </w:tcBorders>
            <w:shd w:val="clear" w:color="auto" w:fill="auto"/>
          </w:tcPr>
          <w:p w:rsidR="00470A33" w:rsidRPr="00E2310E" w:rsidRDefault="00470A33" w:rsidP="00470A33">
            <w:pPr>
              <w:rPr>
                <w:rFonts w:ascii="GHEA Grapalat" w:hAnsi="GHEA Grapalat"/>
                <w:sz w:val="20"/>
                <w:szCs w:val="20"/>
                <w:lang w:eastAsia="en-US" w:bidi="ar-SA"/>
              </w:rPr>
            </w:pPr>
            <w:r w:rsidRPr="00E2310E">
              <w:rPr>
                <w:rFonts w:ascii="GHEA Grapalat" w:hAnsi="GHEA Grapalat"/>
                <w:sz w:val="20"/>
                <w:szCs w:val="20"/>
                <w:lang w:eastAsia="en-US" w:bidi="ar-SA"/>
              </w:rPr>
              <w:t>120800</w:t>
            </w:r>
          </w:p>
        </w:tc>
        <w:tc>
          <w:tcPr>
            <w:tcW w:w="4076" w:type="dxa"/>
            <w:tcBorders>
              <w:top w:val="single" w:sz="4" w:space="0" w:color="auto"/>
              <w:bottom w:val="single" w:sz="4" w:space="0" w:color="auto"/>
            </w:tcBorders>
          </w:tcPr>
          <w:p w:rsidR="00470A33" w:rsidRDefault="00470A33" w:rsidP="00470A33">
            <w:r w:rsidRPr="00C91F41">
              <w:t>Шоколад/шоколад продукт/</w:t>
            </w:r>
          </w:p>
        </w:tc>
      </w:tr>
    </w:tbl>
    <w:p w:rsidR="007F6B94" w:rsidRDefault="007F6B94" w:rsidP="008C0813">
      <w:pPr>
        <w:pStyle w:val="23"/>
        <w:widowControl w:val="0"/>
        <w:spacing w:after="160" w:line="240" w:lineRule="auto"/>
        <w:ind w:firstLine="567"/>
        <w:rPr>
          <w:rFonts w:ascii="GHEA Grapalat" w:hAnsi="GHEA Grapalat"/>
          <w:sz w:val="24"/>
          <w:szCs w:val="24"/>
        </w:rPr>
      </w:pPr>
    </w:p>
    <w:p w:rsidR="00E2310E" w:rsidRDefault="00E2310E" w:rsidP="008C0813">
      <w:pPr>
        <w:pStyle w:val="23"/>
        <w:widowControl w:val="0"/>
        <w:spacing w:after="160" w:line="240" w:lineRule="auto"/>
        <w:ind w:firstLine="567"/>
        <w:rPr>
          <w:rFonts w:ascii="GHEA Grapalat" w:hAnsi="GHEA Grapalat"/>
          <w:sz w:val="24"/>
          <w:szCs w:val="24"/>
        </w:rPr>
      </w:pPr>
    </w:p>
    <w:p w:rsidR="00E2310E" w:rsidRDefault="00E2310E" w:rsidP="008C0813">
      <w:pPr>
        <w:pStyle w:val="23"/>
        <w:widowControl w:val="0"/>
        <w:spacing w:after="160" w:line="240" w:lineRule="auto"/>
        <w:ind w:firstLine="567"/>
        <w:rPr>
          <w:rFonts w:ascii="GHEA Grapalat" w:hAnsi="GHEA Grapalat"/>
          <w:sz w:val="24"/>
          <w:szCs w:val="24"/>
        </w:rPr>
      </w:pPr>
    </w:p>
    <w:p w:rsidR="00E2310E" w:rsidRDefault="00E2310E" w:rsidP="008C0813">
      <w:pPr>
        <w:pStyle w:val="23"/>
        <w:widowControl w:val="0"/>
        <w:spacing w:after="160" w:line="240" w:lineRule="auto"/>
        <w:ind w:firstLine="567"/>
        <w:rPr>
          <w:rFonts w:ascii="GHEA Grapalat" w:hAnsi="GHEA Grapalat"/>
          <w:sz w:val="24"/>
          <w:szCs w:val="24"/>
        </w:rPr>
      </w:pPr>
    </w:p>
    <w:p w:rsidR="00E2310E" w:rsidRPr="003630DB" w:rsidRDefault="00E2310E" w:rsidP="008C0813">
      <w:pPr>
        <w:pStyle w:val="23"/>
        <w:widowControl w:val="0"/>
        <w:spacing w:after="160" w:line="240" w:lineRule="auto"/>
        <w:ind w:firstLine="567"/>
        <w:rPr>
          <w:rFonts w:ascii="GHEA Grapalat" w:hAnsi="GHEA Grapalat"/>
          <w:sz w:val="24"/>
          <w:szCs w:val="24"/>
        </w:rPr>
      </w:pPr>
    </w:p>
    <w:p w:rsidR="007F6B94" w:rsidRPr="003630DB" w:rsidRDefault="007F6B94" w:rsidP="008C0813">
      <w:pPr>
        <w:pStyle w:val="23"/>
        <w:widowControl w:val="0"/>
        <w:spacing w:after="160" w:line="240" w:lineRule="auto"/>
        <w:ind w:firstLine="567"/>
        <w:rPr>
          <w:rFonts w:ascii="GHEA Grapalat" w:hAnsi="GHEA Grapalat"/>
          <w:sz w:val="24"/>
          <w:szCs w:val="24"/>
        </w:rPr>
      </w:pPr>
    </w:p>
    <w:p w:rsidR="000B2CFA" w:rsidRPr="008C0813" w:rsidRDefault="00816505" w:rsidP="008C081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796A7A"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В рамках настоящей процедуры на основании предложения отобранного участника  предоплата </w:t>
      </w:r>
      <w:r w:rsidR="00796A7A" w:rsidRPr="00796A7A">
        <w:rPr>
          <w:rFonts w:ascii="GHEA Grapalat" w:hAnsi="GHEA Grapalat"/>
          <w:sz w:val="24"/>
          <w:szCs w:val="24"/>
        </w:rPr>
        <w:t>не предусмотрена</w:t>
      </w:r>
    </w:p>
    <w:p w:rsidR="0085236E" w:rsidRPr="00C90021" w:rsidRDefault="0085236E"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w:t>
      </w:r>
      <w:r w:rsidR="002C1D72" w:rsidRPr="002C1D72">
        <w:rPr>
          <w:rFonts w:ascii="GHEA Grapalat" w:hAnsi="GHEA Grapalat"/>
        </w:rPr>
        <w:lastRenderedPageBreak/>
        <w:t>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C31813">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C3181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C31813">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C31813">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E06D46" w:rsidRPr="009805DC">
        <w:rPr>
          <w:rFonts w:ascii="GHEA Grapalat" w:hAnsi="GHEA Grapalat"/>
          <w:spacing w:val="-6"/>
        </w:rPr>
        <w:t>запрос котировок</w:t>
      </w:r>
      <w:r w:rsidRPr="009044F1">
        <w:rPr>
          <w:rFonts w:ascii="GHEA Grapalat" w:hAnsi="GHEA Grapalat"/>
          <w:sz w:val="24"/>
          <w:szCs w:val="24"/>
        </w:rPr>
        <w:t>.</w:t>
      </w:r>
    </w:p>
    <w:p w:rsidR="003630DB" w:rsidRPr="003630DB" w:rsidRDefault="00A80ECD" w:rsidP="003630DB">
      <w:pPr>
        <w:pStyle w:val="a3"/>
        <w:widowControl w:val="0"/>
        <w:spacing w:after="160" w:line="240" w:lineRule="auto"/>
        <w:ind w:firstLine="567"/>
        <w:rPr>
          <w:rFonts w:ascii="Calibri" w:hAnsi="Calibri"/>
          <w:i w:val="0"/>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C31813" w:rsidRPr="00C31813">
        <w:rPr>
          <w:rFonts w:ascii="GHEA Grapalat" w:hAnsi="GHEA Grapalat"/>
          <w:sz w:val="24"/>
          <w:szCs w:val="24"/>
        </w:rPr>
        <w:t xml:space="preserve">Араратской </w:t>
      </w:r>
      <w:r w:rsidR="00F57772" w:rsidRPr="008E6B11">
        <w:rPr>
          <w:rFonts w:ascii="GHEA Grapalat" w:hAnsi="GHEA Grapalat"/>
          <w:sz w:val="22"/>
          <w:szCs w:val="22"/>
          <w:lang w:val="af-ZA"/>
        </w:rPr>
        <w:t xml:space="preserve">Детский сад </w:t>
      </w:r>
      <w:r w:rsidR="00F57772" w:rsidRPr="008E6B11">
        <w:rPr>
          <w:rFonts w:ascii="GHEA Grapalat" w:hAnsi="GHEA Grapalat"/>
          <w:sz w:val="22"/>
          <w:szCs w:val="22"/>
        </w:rPr>
        <w:t>&lt;&lt;Зартонк&gt;&gt; села Покр Веди</w:t>
      </w:r>
      <w:r w:rsidR="003630DB">
        <w:rPr>
          <w:rFonts w:ascii="Sylfaen" w:hAnsi="Sylfaen"/>
          <w:i w:val="0"/>
        </w:rPr>
        <w:t>,</w:t>
      </w:r>
      <w:r w:rsidR="00F57772" w:rsidRPr="00F57772">
        <w:rPr>
          <w:rFonts w:ascii="Sylfaen" w:hAnsi="Sylfaen"/>
          <w:i w:val="0"/>
        </w:rPr>
        <w:t xml:space="preserve"> </w:t>
      </w:r>
      <w:r w:rsidR="003630DB">
        <w:rPr>
          <w:rFonts w:ascii="Sylfaen" w:hAnsi="Sylfaen"/>
          <w:i w:val="0"/>
        </w:rPr>
        <w:t xml:space="preserve"> </w:t>
      </w:r>
      <w:r w:rsidR="003630DB" w:rsidRPr="00E5486D">
        <w:rPr>
          <w:rFonts w:ascii="Sylfaen" w:hAnsi="Sylfaen"/>
          <w:i w:val="0"/>
        </w:rPr>
        <w:t xml:space="preserve">  году, В </w:t>
      </w:r>
      <w:r w:rsidR="00070AD3">
        <w:rPr>
          <w:rFonts w:ascii="Sylfaen" w:hAnsi="Sylfaen"/>
          <w:i w:val="0"/>
        </w:rPr>
        <w:t xml:space="preserve">  </w:t>
      </w:r>
      <w:r w:rsidR="003630DB" w:rsidRPr="00E5486D">
        <w:rPr>
          <w:rFonts w:ascii="Sylfaen" w:hAnsi="Sylfaen"/>
          <w:i w:val="0"/>
        </w:rPr>
        <w:t>1</w:t>
      </w:r>
      <w:r w:rsidR="00070AD3">
        <w:rPr>
          <w:rFonts w:ascii="Sylfaen" w:hAnsi="Sylfaen"/>
          <w:i w:val="0"/>
        </w:rPr>
        <w:t>2</w:t>
      </w:r>
      <w:r w:rsidR="003630DB" w:rsidRPr="00E5486D">
        <w:rPr>
          <w:rFonts w:ascii="Sylfaen" w:hAnsi="Sylfaen"/>
          <w:i w:val="0"/>
        </w:rPr>
        <w:t>:</w:t>
      </w:r>
      <w:r w:rsidR="002318AE" w:rsidRPr="00E8333C">
        <w:rPr>
          <w:rFonts w:ascii="Sylfaen" w:hAnsi="Sylfaen"/>
          <w:i w:val="0"/>
        </w:rPr>
        <w:t>0</w:t>
      </w:r>
      <w:r w:rsidR="00070AD3">
        <w:rPr>
          <w:rFonts w:ascii="Sylfaen" w:hAnsi="Sylfaen"/>
          <w:i w:val="0"/>
        </w:rPr>
        <w:t xml:space="preserve">0   в   </w:t>
      </w:r>
      <w:r w:rsidR="00465E98" w:rsidRPr="00465E98">
        <w:rPr>
          <w:rFonts w:ascii="Sylfaen" w:hAnsi="Sylfaen"/>
          <w:i w:val="0"/>
        </w:rPr>
        <w:t>0</w:t>
      </w:r>
      <w:r w:rsidR="00070AD3">
        <w:rPr>
          <w:rFonts w:ascii="Sylfaen" w:hAnsi="Sylfaen"/>
          <w:i w:val="0"/>
        </w:rPr>
        <w:t>5.</w:t>
      </w:r>
      <w:r w:rsidR="003630DB" w:rsidRPr="00E5486D">
        <w:rPr>
          <w:rFonts w:ascii="Sylfaen" w:hAnsi="Sylfaen"/>
          <w:i w:val="0"/>
        </w:rPr>
        <w:t xml:space="preserve"> </w:t>
      </w:r>
      <w:r w:rsidR="00070AD3">
        <w:rPr>
          <w:rFonts w:ascii="GHEA Grapalat" w:hAnsi="GHEA Grapalat"/>
        </w:rPr>
        <w:t>12</w:t>
      </w:r>
      <w:r w:rsidR="003630DB" w:rsidRPr="003630DB">
        <w:rPr>
          <w:rFonts w:ascii="GHEA Grapalat" w:hAnsi="GHEA Grapalat"/>
        </w:rPr>
        <w:t>.202</w:t>
      </w:r>
      <w:r w:rsidR="00070AD3">
        <w:rPr>
          <w:rFonts w:ascii="GHEA Grapalat" w:hAnsi="GHEA Grapalat"/>
        </w:rPr>
        <w:t>4</w:t>
      </w:r>
    </w:p>
    <w:p w:rsidR="00A80ECD" w:rsidRDefault="003630DB" w:rsidP="00C31813">
      <w:pPr>
        <w:pStyle w:val="23"/>
        <w:widowControl w:val="0"/>
        <w:tabs>
          <w:tab w:val="left" w:pos="1134"/>
        </w:tabs>
        <w:spacing w:after="160" w:line="240" w:lineRule="auto"/>
        <w:ind w:firstLine="567"/>
        <w:rPr>
          <w:rFonts w:ascii="GHEA Grapalat" w:hAnsi="GHEA Grapalat" w:cs="Sylfaen"/>
          <w:sz w:val="24"/>
          <w:szCs w:val="24"/>
        </w:rPr>
      </w:pPr>
      <w:r w:rsidRPr="003630DB">
        <w:rPr>
          <w:rFonts w:ascii="Calibri" w:hAnsi="Calibri"/>
          <w:sz w:val="24"/>
          <w:szCs w:val="24"/>
        </w:rPr>
        <w:t xml:space="preserve"> </w:t>
      </w:r>
      <w:r w:rsidR="00A80ECD" w:rsidRPr="00B73300">
        <w:rPr>
          <w:rFonts w:ascii="GHEA Grapalat" w:hAnsi="GHEA Grapalat"/>
          <w:sz w:val="24"/>
          <w:szCs w:val="24"/>
        </w:rPr>
        <w:t>даты опубликования в бюллетене объявления и приглашения на настоящую процедуру</w:t>
      </w:r>
      <w:r w:rsidR="00A80ECD">
        <w:rPr>
          <w:rFonts w:ascii="GHEA Grapalat" w:hAnsi="GHEA Grapalat"/>
          <w:sz w:val="24"/>
          <w:szCs w:val="24"/>
        </w:rPr>
        <w:t xml:space="preserve">.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3630DB">
        <w:rPr>
          <w:rFonts w:ascii="Sylfaen" w:hAnsi="Sylfaen"/>
          <w:i/>
          <w:lang w:val="en-US"/>
        </w:rPr>
        <w:t>A</w:t>
      </w:r>
      <w:r w:rsidR="003630DB" w:rsidRPr="003630DB">
        <w:rPr>
          <w:rFonts w:ascii="Sylfaen" w:hAnsi="Sylfaen"/>
          <w:i/>
        </w:rPr>
        <w:t>.</w:t>
      </w:r>
      <w:r w:rsidR="003630DB">
        <w:rPr>
          <w:rFonts w:ascii="Sylfaen" w:hAnsi="Sylfaen"/>
          <w:i/>
          <w:lang w:val="en-US"/>
        </w:rPr>
        <w:t>Akop</w:t>
      </w:r>
      <w:r w:rsidR="00BA4B15">
        <w:rPr>
          <w:rFonts w:ascii="Sylfaen" w:hAnsi="Sylfaen"/>
          <w:i/>
        </w:rPr>
        <w:t>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w:t>
      </w:r>
      <w:r>
        <w:rPr>
          <w:rFonts w:ascii="GHEA Grapalat" w:hAnsi="GHEA Grapalat"/>
          <w:sz w:val="24"/>
          <w:szCs w:val="24"/>
        </w:rPr>
        <w:lastRenderedPageBreak/>
        <w:t>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p>
    <w:p w:rsidR="00071119" w:rsidRDefault="00932115"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(далее — полное описание товара</w:t>
      </w:r>
      <w:r w:rsidR="005F25EF">
        <w:rPr>
          <w:rFonts w:ascii="GHEA Grapalat" w:hAnsi="GHEA Grapalat"/>
        </w:rPr>
        <w:t>)</w:t>
      </w:r>
      <w:r w:rsidR="005F25EF">
        <w:rPr>
          <w:rFonts w:ascii="GHEA Grapalat" w:hAnsi="GHEA Grapalat" w:cs="Sylfaen"/>
          <w:sz w:val="24"/>
          <w:szCs w:val="24"/>
        </w:rPr>
        <w:t>:</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9F1173" w:rsidRPr="00C90021"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w:t>
      </w:r>
      <w:r>
        <w:rPr>
          <w:rFonts w:ascii="GHEA Grapalat" w:hAnsi="GHEA Grapalat" w:cs="Sylfaen"/>
          <w:sz w:val="24"/>
          <w:szCs w:val="24"/>
        </w:rPr>
        <w:lastRenderedPageBreak/>
        <w:t>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стоимост</w:t>
      </w:r>
      <w:r w:rsidR="00443317">
        <w:rPr>
          <w:rFonts w:ascii="GHEA Grapalat" w:hAnsi="GHEA Grapalat"/>
          <w:sz w:val="24"/>
          <w:szCs w:val="24"/>
        </w:rPr>
        <w:t>ь</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стоимость,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2318AE"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w:t>
      </w:r>
      <w:r w:rsidRPr="004E55FF">
        <w:rPr>
          <w:rFonts w:ascii="GHEA Grapalat" w:hAnsi="GHEA Grapalat"/>
          <w:sz w:val="24"/>
          <w:szCs w:val="24"/>
        </w:rPr>
        <w:t xml:space="preserve">произойдет </w:t>
      </w:r>
      <w:r w:rsidRPr="002318AE">
        <w:rPr>
          <w:rFonts w:ascii="GHEA Grapalat" w:hAnsi="GHEA Grapalat"/>
          <w:sz w:val="24"/>
          <w:szCs w:val="24"/>
        </w:rPr>
        <w:t>на "</w:t>
      </w:r>
      <w:r w:rsidR="009F1173" w:rsidRPr="002318AE">
        <w:rPr>
          <w:rFonts w:ascii="GHEA Grapalat" w:hAnsi="GHEA Grapalat"/>
          <w:sz w:val="24"/>
          <w:szCs w:val="24"/>
        </w:rPr>
        <w:t>7</w:t>
      </w:r>
      <w:r w:rsidRPr="002318AE">
        <w:rPr>
          <w:rFonts w:ascii="GHEA Grapalat" w:hAnsi="GHEA Grapalat"/>
          <w:sz w:val="24"/>
          <w:szCs w:val="24"/>
        </w:rPr>
        <w:t>"-</w:t>
      </w:r>
      <w:r w:rsidR="009F1173" w:rsidRPr="002318AE">
        <w:rPr>
          <w:rFonts w:ascii="GHEA Grapalat" w:hAnsi="GHEA Grapalat"/>
          <w:sz w:val="24"/>
          <w:szCs w:val="24"/>
        </w:rPr>
        <w:t>о</w:t>
      </w:r>
      <w:r w:rsidRPr="002318AE">
        <w:rPr>
          <w:rFonts w:ascii="GHEA Grapalat" w:hAnsi="GHEA Grapalat"/>
          <w:sz w:val="24"/>
          <w:szCs w:val="24"/>
        </w:rPr>
        <w:t xml:space="preserve">й день в </w:t>
      </w:r>
      <w:r w:rsidR="00F57772">
        <w:rPr>
          <w:rFonts w:ascii="GHEA Grapalat" w:hAnsi="GHEA Grapalat"/>
          <w:sz w:val="24"/>
          <w:szCs w:val="24"/>
        </w:rPr>
        <w:t>1</w:t>
      </w:r>
      <w:r w:rsidR="00070AD3">
        <w:rPr>
          <w:rFonts w:ascii="GHEA Grapalat" w:hAnsi="GHEA Grapalat"/>
          <w:sz w:val="24"/>
          <w:szCs w:val="24"/>
        </w:rPr>
        <w:t>2</w:t>
      </w:r>
      <w:r w:rsidR="002318AE" w:rsidRPr="002318AE">
        <w:rPr>
          <w:rFonts w:ascii="GHEA Grapalat" w:hAnsi="GHEA Grapalat"/>
          <w:sz w:val="24"/>
          <w:szCs w:val="24"/>
        </w:rPr>
        <w:t>.0</w:t>
      </w:r>
      <w:r w:rsidR="003630DB" w:rsidRPr="002318AE">
        <w:rPr>
          <w:rFonts w:ascii="GHEA Grapalat" w:hAnsi="GHEA Grapalat"/>
          <w:sz w:val="24"/>
          <w:szCs w:val="24"/>
        </w:rPr>
        <w:t>0</w:t>
      </w:r>
      <w:r w:rsidRPr="002318AE">
        <w:rPr>
          <w:rFonts w:ascii="GHEA Grapalat" w:hAnsi="GHEA Grapalat"/>
          <w:sz w:val="24"/>
          <w:szCs w:val="24"/>
        </w:rPr>
        <w:t xml:space="preserve"> со дня опубликования в </w:t>
      </w:r>
      <w:r w:rsidR="00CE35E7" w:rsidRPr="002318AE">
        <w:rPr>
          <w:rFonts w:ascii="GHEA Grapalat" w:hAnsi="GHEA Grapalat"/>
          <w:sz w:val="24"/>
          <w:szCs w:val="24"/>
        </w:rPr>
        <w:t>бюллетене</w:t>
      </w:r>
      <w:r w:rsidRPr="002318AE">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bookmarkStart w:id="1" w:name="_GoBack"/>
      <w:bookmarkEnd w:id="1"/>
    </w:p>
    <w:p w:rsidR="00576D5D" w:rsidRDefault="00576D5D" w:rsidP="00D76027">
      <w:pPr>
        <w:widowControl w:val="0"/>
        <w:spacing w:after="160"/>
        <w:ind w:firstLine="567"/>
        <w:jc w:val="both"/>
        <w:rPr>
          <w:rFonts w:ascii="GHEA Grapalat" w:hAnsi="GHEA Grapalat"/>
        </w:rPr>
      </w:pPr>
      <w:r>
        <w:rPr>
          <w:rFonts w:ascii="GHEA Grapalat" w:hAnsi="GHEA Grapalat"/>
        </w:rPr>
        <w:t xml:space="preserve">1) </w:t>
      </w:r>
      <w:r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w:t>
      </w:r>
      <w:r w:rsidRPr="009044F1">
        <w:rPr>
          <w:rFonts w:ascii="GHEA Grapalat" w:hAnsi="GHEA Grapalat"/>
          <w:sz w:val="24"/>
          <w:szCs w:val="24"/>
        </w:rPr>
        <w:lastRenderedPageBreak/>
        <w:t xml:space="preserve">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4647CB" w:rsidRPr="009044F1">
        <w:rPr>
          <w:rFonts w:ascii="GHEA Grapalat" w:hAnsi="GHEA Grapalat"/>
          <w:i w:val="0"/>
          <w:sz w:val="24"/>
          <w:szCs w:val="24"/>
        </w:rPr>
        <w:t>по курсу</w:t>
      </w:r>
      <w:r w:rsidR="004647CB" w:rsidRPr="00E97C37">
        <w:rPr>
          <w:rFonts w:ascii="GHEA Grapalat" w:hAnsi="GHEA Grapalat"/>
          <w:i w:val="0"/>
          <w:sz w:val="24"/>
          <w:szCs w:val="24"/>
        </w:rPr>
        <w:t xml:space="preserve"> установленному ЦБ РА на день открытии заявки</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w:t>
      </w:r>
      <w:r w:rsidRPr="009044F1">
        <w:rPr>
          <w:rFonts w:ascii="GHEA Grapalat" w:hAnsi="GHEA Grapalat"/>
          <w:sz w:val="24"/>
          <w:szCs w:val="24"/>
        </w:rPr>
        <w:lastRenderedPageBreak/>
        <w:t>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приглашения,комиссия приостанавливает заседание на один рабочий день, а секретарь комиссии в тот же день</w:t>
      </w:r>
      <w:r w:rsidR="001F0DAB">
        <w:rPr>
          <w:rFonts w:ascii="GHEA Grapalat" w:hAnsi="GHEA Grapalat"/>
        </w:rPr>
        <w:t>в 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w:t>
      </w:r>
      <w:r w:rsidR="00AD2081" w:rsidRPr="00AD2081">
        <w:rPr>
          <w:rFonts w:ascii="GHEA Grapalat" w:hAnsi="GHEA Grapalat"/>
          <w:sz w:val="24"/>
          <w:szCs w:val="24"/>
        </w:rPr>
        <w:lastRenderedPageBreak/>
        <w:t xml:space="preserve">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w:t>
      </w:r>
      <w:r w:rsidRPr="009044F1">
        <w:rPr>
          <w:rFonts w:ascii="GHEA Grapalat" w:hAnsi="GHEA Grapalat"/>
          <w:sz w:val="24"/>
          <w:szCs w:val="24"/>
        </w:rPr>
        <w:lastRenderedPageBreak/>
        <w:t>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2"/>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 признается участник занявший следующее место</w:t>
      </w:r>
      <w:r w:rsidR="00951CE5" w:rsidRPr="008C0D41">
        <w:rPr>
          <w:rFonts w:ascii="GHEA Grapalat" w:hAnsi="GHEA Grapalat"/>
        </w:rPr>
        <w:t>сприменением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w:t>
      </w:r>
      <w:r w:rsidRPr="009044F1">
        <w:rPr>
          <w:rFonts w:ascii="GHEA Grapalat" w:hAnsi="GHEA Grapalat"/>
          <w:sz w:val="24"/>
          <w:szCs w:val="24"/>
        </w:rPr>
        <w:lastRenderedPageBreak/>
        <w:t>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59390E" w:rsidRPr="0059390E">
        <w:rPr>
          <w:rFonts w:ascii="GHEA Grapalat" w:hAnsi="GHEA Grapalat"/>
          <w:sz w:val="24"/>
          <w:szCs w:val="24"/>
        </w:rPr>
        <w:t xml:space="preserve"> 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DE2AE3" w:rsidRDefault="00096865" w:rsidP="00B46D58">
      <w:pPr>
        <w:widowControl w:val="0"/>
        <w:spacing w:after="160"/>
        <w:jc w:val="center"/>
        <w:rPr>
          <w:rFonts w:ascii="GHEA Grapalat" w:hAnsi="GHEA Grapalat"/>
          <w:b/>
          <w:iCs/>
        </w:rPr>
      </w:pP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801A4F" w:rsidRPr="00DE2AE3"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647CB" w:rsidRPr="00C67FAB">
        <w:rPr>
          <w:rFonts w:ascii="GHEA Grapalat" w:hAnsi="GHEA Grapalat"/>
          <w:i/>
        </w:rPr>
        <w:t>в одностороннем порядке утвержденного заявления в виде неустойки (приложение 4.</w:t>
      </w:r>
      <w:r w:rsidR="004647CB">
        <w:rPr>
          <w:rFonts w:ascii="GHEA Grapalat" w:hAnsi="GHEA Grapalat"/>
          <w:i/>
        </w:rPr>
        <w:t>2</w:t>
      </w:r>
      <w:r w:rsidR="004647CB" w:rsidRPr="00C67FAB">
        <w:rPr>
          <w:rFonts w:ascii="GHEA Grapalat" w:hAnsi="GHEA Grapalat"/>
          <w:i/>
        </w:rPr>
        <w:t>) или наличных денег</w:t>
      </w:r>
      <w:r w:rsidR="00801A4F" w:rsidRPr="00801A4F">
        <w:rPr>
          <w:rFonts w:ascii="GHEA Grapalat" w:hAnsi="GHEA Grapalat"/>
        </w:rPr>
        <w:t>.</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включительнодо </w:t>
      </w:r>
      <w:r w:rsidR="0061231B">
        <w:rPr>
          <w:rFonts w:ascii="GHEA Grapalat" w:hAnsi="GHEA Grapalat"/>
        </w:rPr>
        <w:t>90</w:t>
      </w:r>
      <w:r w:rsidR="001647D2" w:rsidRPr="001647D2">
        <w:rPr>
          <w:rFonts w:ascii="GHEA Grapalat" w:hAnsi="GHEA Grapalat"/>
        </w:rPr>
        <w:t xml:space="preserve">-го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801A4F">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r>
        <w:rPr>
          <w:rFonts w:ascii="GHEA Grapalat" w:hAnsi="GHEA Grapalat" w:cs="Sylfaen"/>
        </w:rPr>
        <w:t>по</w:t>
      </w:r>
      <w:r w:rsidRPr="0035631F">
        <w:rPr>
          <w:rFonts w:ascii="GHEA Grapalat" w:hAnsi="GHEA Grapalat" w:cs="Sylfaen"/>
        </w:rPr>
        <w:t xml:space="preserve"> более чем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Pr>
          <w:rFonts w:ascii="GHEA Grapalat" w:hAnsi="GHEA Grapalat" w:cs="Sylfaen"/>
        </w:rPr>
        <w:t>д</w:t>
      </w:r>
      <w:r w:rsidRPr="0035631F">
        <w:rPr>
          <w:rFonts w:ascii="GHEA Grapalat" w:hAnsi="GHEA Grapalat" w:cs="Sylfaen"/>
        </w:rPr>
        <w:t>рам</w:t>
      </w:r>
      <w:r>
        <w:rPr>
          <w:rFonts w:ascii="GHEA Grapalat" w:hAnsi="GHEA Grapalat" w:cs="Sylfaen"/>
        </w:rPr>
        <w:t>овРА,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801A4F" w:rsidRPr="00DC6732" w:rsidRDefault="00801A4F" w:rsidP="00801A4F">
      <w:pPr>
        <w:widowControl w:val="0"/>
        <w:tabs>
          <w:tab w:val="left" w:pos="1276"/>
        </w:tabs>
        <w:spacing w:after="160"/>
        <w:ind w:firstLine="567"/>
        <w:jc w:val="both"/>
        <w:rPr>
          <w:rFonts w:ascii="GHEA Grapalat" w:hAnsi="GHEA Grapalat"/>
        </w:rPr>
      </w:pPr>
      <w:r w:rsidRPr="00DC6732">
        <w:rPr>
          <w:rFonts w:ascii="GHEA Grapalat" w:hAnsi="GHEA Grapalat"/>
        </w:rPr>
        <w:t xml:space="preserve">Если выполнение договора поэтапное и выполнение каждого этапа </w:t>
      </w:r>
      <w:r w:rsidR="00DC6732" w:rsidRPr="00DC6732">
        <w:rPr>
          <w:rFonts w:ascii="GHEA Grapalat" w:hAnsi="GHEA Grapalat"/>
        </w:rPr>
        <w:t xml:space="preserve">непосредственно не взаимосвязано </w:t>
      </w:r>
      <w:r w:rsidRPr="00DC6732">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4647CB" w:rsidRPr="00C67FAB">
        <w:rPr>
          <w:rFonts w:ascii="GHEA Grapalat" w:hAnsi="GHEA Grapalat"/>
          <w:i/>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lastRenderedPageBreak/>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8D5016" w:rsidP="005066AC">
      <w:pP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w:t>
      </w:r>
      <w:r w:rsidRPr="009044F1">
        <w:rPr>
          <w:rFonts w:ascii="GHEA Grapalat" w:hAnsi="GHEA Grapalat"/>
        </w:rPr>
        <w:lastRenderedPageBreak/>
        <w:t>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004647CB" w:rsidRPr="004647CB">
        <w:rPr>
          <w:rFonts w:ascii="GHEA Grapalat" w:hAnsi="GHEA Grapalat"/>
        </w:rPr>
        <w:t>, Марзпеараном Араратского региона</w:t>
      </w:r>
      <w:r w:rsidRPr="009044F1">
        <w:rPr>
          <w:rFonts w:ascii="GHEA Grapalat" w:hAnsi="GHEA Grapalat"/>
        </w:rPr>
        <w:t xml:space="preserve"> или на основании решения руководителя </w:t>
      </w:r>
      <w:r w:rsidR="004647CB" w:rsidRPr="004647CB">
        <w:rPr>
          <w:rFonts w:ascii="GHEA Grapalat" w:hAnsi="GHEA Grapalat"/>
        </w:rPr>
        <w:t>учереждения</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w:t>
      </w:r>
      <w:r w:rsidR="00A677CD">
        <w:rPr>
          <w:rFonts w:ascii="GHEA Grapalat" w:hAnsi="GHEA Grapalat" w:cs="Sylfaen"/>
        </w:rPr>
        <w:lastRenderedPageBreak/>
        <w:t>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 xml:space="preserve">ЗАЯВКИ НА </w:t>
      </w:r>
      <w:r w:rsidR="00721185" w:rsidRPr="00721185">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w:t>
      </w:r>
      <w:r w:rsidRPr="002658C9">
        <w:rPr>
          <w:rFonts w:ascii="GHEA Grapalat" w:hAnsi="GHEA Grapalat"/>
        </w:rPr>
        <w:lastRenderedPageBreak/>
        <w:t>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21185" w:rsidRPr="00721185">
        <w:rPr>
          <w:rFonts w:ascii="GHEA Grapalat" w:hAnsi="GHEA Grapalat"/>
        </w:rPr>
        <w:t>2-ух</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721185" w:rsidRDefault="0072118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21185" w:rsidRPr="00DC136B" w:rsidRDefault="00721185" w:rsidP="00721185">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E2310E">
        <w:rPr>
          <w:rFonts w:ascii="Sylfaen" w:hAnsi="Sylfaen"/>
          <w:i/>
        </w:rPr>
        <w:t>PВM-GHAPDzB-25/01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721185" w:rsidRPr="00B16A36">
        <w:rPr>
          <w:rFonts w:ascii="GHEA Grapalat" w:hAnsi="GHEA Grapalat"/>
          <w:sz w:val="24"/>
          <w:szCs w:val="24"/>
        </w:rPr>
        <w:t xml:space="preserve">на </w:t>
      </w:r>
      <w:r w:rsidR="00721185" w:rsidRPr="00B16A36">
        <w:rPr>
          <w:rFonts w:ascii="GHEA Grapalat" w:hAnsi="GHEA Grapalat"/>
          <w:spacing w:val="-6"/>
          <w:sz w:val="24"/>
          <w:szCs w:val="24"/>
        </w:rPr>
        <w:t>запрос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57772" w:rsidP="00721185">
      <w:pPr>
        <w:jc w:val="both"/>
        <w:rPr>
          <w:rFonts w:ascii="GHEA Grapalat" w:hAnsi="GHEA Grapalat"/>
        </w:rPr>
      </w:pPr>
      <w:r w:rsidRPr="008E6B11">
        <w:rPr>
          <w:rFonts w:ascii="GHEA Grapalat" w:hAnsi="GHEA Grapalat"/>
          <w:sz w:val="22"/>
          <w:szCs w:val="22"/>
          <w:lang w:val="af-ZA"/>
        </w:rPr>
        <w:t xml:space="preserve">Детский сад </w:t>
      </w:r>
      <w:r w:rsidRPr="008E6B11">
        <w:rPr>
          <w:rFonts w:ascii="GHEA Grapalat" w:hAnsi="GHEA Grapalat"/>
          <w:sz w:val="22"/>
          <w:szCs w:val="22"/>
        </w:rPr>
        <w:t>&lt;&lt;Зартонк&gt;&gt; села Покр Веди</w:t>
      </w:r>
      <w:r w:rsidRPr="00332979">
        <w:rPr>
          <w:rFonts w:ascii="GHEA Grapalat" w:hAnsi="GHEA Grapalat"/>
          <w:sz w:val="36"/>
          <w:szCs w:val="36"/>
        </w:rPr>
        <w:t xml:space="preserve"> </w:t>
      </w:r>
      <w:r w:rsidR="00374F4A" w:rsidRPr="00DC136B">
        <w:rPr>
          <w:rFonts w:ascii="GHEA Grapalat" w:hAnsi="GHEA Grapalat"/>
          <w:spacing w:val="-6"/>
        </w:rPr>
        <w:t xml:space="preserve">под кодом </w:t>
      </w:r>
      <w:r w:rsidR="00E2310E">
        <w:rPr>
          <w:rFonts w:ascii="Sylfaen" w:hAnsi="Sylfaen"/>
          <w:i/>
        </w:rPr>
        <w:t>PВM-GHAPDzB-25/01</w:t>
      </w:r>
      <w:r w:rsidR="00721185" w:rsidRPr="009805DC">
        <w:rPr>
          <w:rFonts w:ascii="GHEA Grapalat" w:hAnsi="GHEA Grapalat"/>
          <w:spacing w:val="-6"/>
        </w:rPr>
        <w:t>запрос</w:t>
      </w:r>
      <w:r w:rsidR="00721185" w:rsidRPr="00B16A36">
        <w:rPr>
          <w:rFonts w:ascii="GHEA Grapalat" w:hAnsi="GHEA Grapalat"/>
          <w:spacing w:val="-6"/>
        </w:rPr>
        <w:t>а</w:t>
      </w:r>
      <w:r w:rsidR="00721185" w:rsidRPr="009805DC">
        <w:rPr>
          <w:rFonts w:ascii="GHEA Grapalat" w:hAnsi="GHEA Grapalat"/>
          <w:spacing w:val="-6"/>
        </w:rPr>
        <w:t xml:space="preserve"> котировок</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873095">
      <w:pPr>
        <w:pStyle w:val="aff3"/>
        <w:widowControl w:val="0"/>
        <w:numPr>
          <w:ilvl w:val="0"/>
          <w:numId w:val="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721185" w:rsidRPr="00BD63BE">
        <w:rPr>
          <w:rFonts w:ascii="GHEA Grapalat" w:hAnsi="GHEA Grapalat"/>
          <w:spacing w:val="-6"/>
        </w:rPr>
        <w:t xml:space="preserve">запрос котировок  </w:t>
      </w:r>
      <w:r w:rsidR="00721185" w:rsidRPr="00BD63BE">
        <w:rPr>
          <w:rFonts w:ascii="GHEA Grapalat" w:hAnsi="GHEA Grapalat"/>
        </w:rPr>
        <w:t xml:space="preserve">под кодом </w:t>
      </w:r>
      <w:r w:rsidR="00E2310E">
        <w:rPr>
          <w:rFonts w:ascii="Sylfaen" w:hAnsi="Sylfaen"/>
          <w:i/>
        </w:rPr>
        <w:t>PВM-GHAPDzB-25/01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873095">
      <w:pPr>
        <w:pStyle w:val="aff3"/>
        <w:widowControl w:val="0"/>
        <w:numPr>
          <w:ilvl w:val="0"/>
          <w:numId w:val="1"/>
        </w:numPr>
        <w:tabs>
          <w:tab w:val="left" w:pos="567"/>
        </w:tabs>
        <w:spacing w:after="160"/>
        <w:jc w:val="both"/>
        <w:rPr>
          <w:rFonts w:ascii="GHEA Grapalat" w:hAnsi="GHEA Grapalat" w:cs="Arial"/>
        </w:rPr>
      </w:pPr>
      <w:r>
        <w:rPr>
          <w:rFonts w:ascii="GHEA Grapalat" w:hAnsi="GHEA Grapalat"/>
        </w:rPr>
        <w:t xml:space="preserve">в рамках участия </w:t>
      </w:r>
      <w:r w:rsidR="00721185" w:rsidRPr="00721185">
        <w:rPr>
          <w:rFonts w:ascii="GHEA Grapalat" w:hAnsi="GHEA Grapalat"/>
        </w:rPr>
        <w:t xml:space="preserve">в </w:t>
      </w:r>
      <w:r w:rsidR="00721185" w:rsidRPr="00BD63BE">
        <w:rPr>
          <w:rFonts w:ascii="GHEA Grapalat" w:hAnsi="GHEA Grapalat"/>
          <w:spacing w:val="-6"/>
        </w:rPr>
        <w:t>запрос</w:t>
      </w:r>
      <w:r w:rsidR="00721185" w:rsidRPr="00721185">
        <w:rPr>
          <w:rFonts w:ascii="GHEA Grapalat" w:hAnsi="GHEA Grapalat"/>
          <w:spacing w:val="-6"/>
        </w:rPr>
        <w:t>е</w:t>
      </w:r>
      <w:r w:rsidR="00721185" w:rsidRPr="00BD63BE">
        <w:rPr>
          <w:rFonts w:ascii="GHEA Grapalat" w:hAnsi="GHEA Grapalat"/>
          <w:spacing w:val="-6"/>
        </w:rPr>
        <w:t xml:space="preserve"> котировок  </w:t>
      </w:r>
      <w:r w:rsidR="00721185" w:rsidRPr="00BD63BE">
        <w:rPr>
          <w:rFonts w:ascii="GHEA Grapalat" w:hAnsi="GHEA Grapalat"/>
        </w:rPr>
        <w:t xml:space="preserve">под кодом </w:t>
      </w:r>
      <w:r w:rsidR="00E2310E">
        <w:rPr>
          <w:rFonts w:ascii="Sylfaen" w:hAnsi="Sylfaen"/>
          <w:i/>
        </w:rPr>
        <w:t>PВM-GHAPDzB-25/01</w:t>
      </w:r>
      <w:r>
        <w:rPr>
          <w:rFonts w:ascii="GHEA Grapalat" w:hAnsi="GHEA Grapalat"/>
        </w:rPr>
        <w:t>*</w:t>
      </w:r>
    </w:p>
    <w:p w:rsidR="006B3E56" w:rsidRDefault="006B3E56" w:rsidP="00873095">
      <w:pPr>
        <w:pStyle w:val="aff3"/>
        <w:widowControl w:val="0"/>
        <w:numPr>
          <w:ilvl w:val="0"/>
          <w:numId w:val="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873095">
      <w:pPr>
        <w:pStyle w:val="aff3"/>
        <w:widowControl w:val="0"/>
        <w:numPr>
          <w:ilvl w:val="0"/>
          <w:numId w:val="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06D46" w:rsidRPr="009805DC">
        <w:rPr>
          <w:rFonts w:ascii="GHEA Grapalat" w:hAnsi="GHEA Grapalat"/>
          <w:spacing w:val="-6"/>
        </w:rPr>
        <w:t>запрос котировок</w:t>
      </w:r>
      <w:r>
        <w:rPr>
          <w:rFonts w:ascii="GHEA Grapalat" w:hAnsi="GHEA Grapalat"/>
        </w:rPr>
        <w:t xml:space="preserve">случая     </w:t>
      </w:r>
      <w:r>
        <w:rPr>
          <w:rFonts w:ascii="GHEA Grapalat" w:hAnsi="GHEA Grapalat"/>
        </w:rPr>
        <w:lastRenderedPageBreak/>
        <w:t xml:space="preserve">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873095">
      <w:pPr>
        <w:pStyle w:val="aff3"/>
        <w:widowControl w:val="0"/>
        <w:numPr>
          <w:ilvl w:val="0"/>
          <w:numId w:val="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93891" w:rsidRDefault="00F36AD3" w:rsidP="00DC136B">
      <w:pPr>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p>
    <w:p w:rsidR="00993891" w:rsidRDefault="00993891" w:rsidP="00B46D58">
      <w:pPr>
        <w:jc w:val="both"/>
        <w:rPr>
          <w:rFonts w:ascii="GHEA Grapalat" w:hAnsi="GHEA Grapalat"/>
        </w:rPr>
      </w:pP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Pr="00F01EBB" w:rsidRDefault="00B048B2" w:rsidP="00B46D58">
      <w:pPr>
        <w:rPr>
          <w:rFonts w:ascii="GHEA Grapalat" w:hAnsi="GHEA Grapalat"/>
          <w:b/>
        </w:rPr>
      </w:pPr>
    </w:p>
    <w:p w:rsidR="008C0813" w:rsidRPr="005723B2" w:rsidRDefault="008C0813" w:rsidP="008C0813">
      <w:pPr>
        <w:jc w:val="right"/>
        <w:rPr>
          <w:rFonts w:ascii="GHEA Grapalat" w:hAnsi="GHEA Grapalat"/>
          <w:sz w:val="20"/>
          <w:szCs w:val="20"/>
        </w:rPr>
      </w:pPr>
      <w:r w:rsidRPr="005723B2">
        <w:rPr>
          <w:rFonts w:ascii="GHEA Grapalat" w:hAnsi="GHEA Grapalat"/>
          <w:sz w:val="20"/>
          <w:szCs w:val="20"/>
        </w:rPr>
        <w:t xml:space="preserve">Приложение 1.2** </w:t>
      </w:r>
    </w:p>
    <w:p w:rsidR="008C0813" w:rsidRPr="005723B2" w:rsidRDefault="008C0813" w:rsidP="008C0813">
      <w:pPr>
        <w:jc w:val="right"/>
        <w:rPr>
          <w:rFonts w:ascii="GHEA Grapalat" w:hAnsi="GHEA Grapalat"/>
          <w:sz w:val="20"/>
          <w:szCs w:val="20"/>
        </w:rPr>
      </w:pPr>
      <w:r w:rsidRPr="005723B2">
        <w:rPr>
          <w:rFonts w:ascii="GHEA Grapalat" w:hAnsi="GHEA Grapalat"/>
          <w:sz w:val="20"/>
          <w:szCs w:val="20"/>
        </w:rPr>
        <w:t xml:space="preserve">к Приглашению на запрос катировок </w:t>
      </w:r>
    </w:p>
    <w:p w:rsidR="008C0813" w:rsidRPr="005723B2" w:rsidRDefault="008C0813" w:rsidP="008C0813">
      <w:pPr>
        <w:pStyle w:val="3"/>
        <w:keepNext w:val="0"/>
        <w:widowControl w:val="0"/>
        <w:spacing w:after="160" w:line="240" w:lineRule="auto"/>
        <w:ind w:firstLine="567"/>
        <w:jc w:val="right"/>
        <w:rPr>
          <w:rFonts w:ascii="GHEA Grapalat" w:hAnsi="GHEA Grapalat" w:cs="Arial"/>
        </w:rPr>
      </w:pPr>
      <w:r w:rsidRPr="005723B2">
        <w:rPr>
          <w:rFonts w:ascii="GHEA Grapalat" w:hAnsi="GHEA Grapalat"/>
        </w:rPr>
        <w:t xml:space="preserve">под кодом </w:t>
      </w:r>
      <w:r w:rsidR="00E2310E">
        <w:rPr>
          <w:rFonts w:ascii="Sylfaen" w:hAnsi="Sylfaen"/>
          <w:i w:val="0"/>
        </w:rPr>
        <w:t>PВM-GHAPDzB-25/01</w:t>
      </w:r>
      <w:r w:rsidR="008753B3">
        <w:rPr>
          <w:rFonts w:ascii="GHEA Grapalat" w:hAnsi="GHEA Grapalat"/>
        </w:rPr>
        <w:t>*</w:t>
      </w:r>
    </w:p>
    <w:p w:rsidR="008C0813" w:rsidRPr="005723B2" w:rsidRDefault="008C0813" w:rsidP="008C0813">
      <w:pPr>
        <w:ind w:left="360" w:hanging="360"/>
        <w:jc w:val="center"/>
        <w:rPr>
          <w:rFonts w:ascii="GHEA Grapalat" w:hAnsi="GHEA Grapalat"/>
          <w:sz w:val="20"/>
          <w:szCs w:val="20"/>
        </w:rPr>
      </w:pPr>
      <w:r w:rsidRPr="005723B2">
        <w:rPr>
          <w:rFonts w:ascii="GHEA Grapalat" w:hAnsi="GHEA Grapalat"/>
          <w:sz w:val="20"/>
          <w:szCs w:val="20"/>
        </w:rPr>
        <w:t>ФОРМА</w:t>
      </w:r>
    </w:p>
    <w:p w:rsidR="008C0813" w:rsidRPr="005723B2" w:rsidRDefault="008C0813" w:rsidP="008C0813">
      <w:pPr>
        <w:ind w:left="360" w:hanging="360"/>
        <w:jc w:val="center"/>
        <w:rPr>
          <w:rFonts w:ascii="GHEA Grapalat" w:hAnsi="GHEA Grapalat"/>
          <w:sz w:val="20"/>
          <w:szCs w:val="20"/>
        </w:rPr>
      </w:pPr>
      <w:r w:rsidRPr="005723B2">
        <w:rPr>
          <w:rFonts w:ascii="GHEA Grapalat" w:hAnsi="GHEA Grapalat"/>
          <w:sz w:val="20"/>
          <w:szCs w:val="20"/>
        </w:rPr>
        <w:t>ДЕКЛАРАЦИИ О РЕАЛЬНЫХ  БЕНЕФИЦИАРАХ</w:t>
      </w:r>
    </w:p>
    <w:p w:rsidR="008C0813" w:rsidRPr="005723B2" w:rsidRDefault="008C0813" w:rsidP="008C0813">
      <w:pPr>
        <w:ind w:left="360" w:hanging="360"/>
        <w:jc w:val="center"/>
        <w:rPr>
          <w:rFonts w:ascii="GHEA Grapalat" w:eastAsia="GHEA Grapalat" w:hAnsi="GHEA Grapalat" w:cs="GHEA Grapalat"/>
          <w:sz w:val="20"/>
          <w:szCs w:val="20"/>
        </w:rPr>
      </w:pPr>
    </w:p>
    <w:p w:rsidR="008C0813" w:rsidRPr="005723B2" w:rsidRDefault="008C0813" w:rsidP="00873095">
      <w:pPr>
        <w:numPr>
          <w:ilvl w:val="0"/>
          <w:numId w:val="4"/>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Организация</w:t>
      </w:r>
    </w:p>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 регистрации</w:t>
            </w:r>
          </w:p>
        </w:tc>
        <w:tc>
          <w:tcPr>
            <w:tcW w:w="6180" w:type="dxa"/>
            <w:vAlign w:val="center"/>
          </w:tcPr>
          <w:p w:rsidR="008C0813" w:rsidRPr="005723B2" w:rsidRDefault="008C0813" w:rsidP="008C0813">
            <w:pPr>
              <w:spacing w:before="240" w:after="240"/>
              <w:ind w:left="993" w:hanging="851"/>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8C0813" w:rsidRPr="005723B2" w:rsidRDefault="008C0813" w:rsidP="008C0813">
            <w:pPr>
              <w:spacing w:before="240" w:after="240"/>
              <w:ind w:left="993" w:hanging="851"/>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487"/>
        </w:trPr>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Количество страниц декларации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rPr>
          <w:rFonts w:ascii="GHEA Grapalat" w:eastAsia="GHEA Grapalat" w:hAnsi="GHEA Grapalat" w:cs="GHEA Grapalat"/>
          <w:sz w:val="20"/>
          <w:szCs w:val="20"/>
        </w:rPr>
      </w:pPr>
      <w:r w:rsidRPr="005723B2">
        <w:rPr>
          <w:rFonts w:ascii="GHEA Grapalat" w:eastAsia="GHEA Grapalat" w:hAnsi="GHEA Grapalat" w:cs="GHEA Grapalat"/>
          <w:color w:val="000000"/>
          <w:sz w:val="20"/>
          <w:szCs w:val="20"/>
        </w:rPr>
        <w:lastRenderedPageBreak/>
        <w:t>Данные листинга  акций</w:t>
      </w:r>
    </w:p>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фондовой биржи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361"/>
        </w:trPr>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Государтво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5723B2">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ind w:hanging="93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78" w:type="dxa"/>
            <w:vAlign w:val="center"/>
          </w:tcPr>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EndPr/>
              <w:sdtContent>
                <w:r w:rsidR="008C0813" w:rsidRPr="005723B2">
                  <w:rPr>
                    <w:rFonts w:ascii="MS Gothic" w:eastAsia="MS Gothic" w:hAnsi="MS Gothic" w:cs="GHEA Grapalat" w:hint="eastAsia"/>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EndPr/>
              <w:sdtContent>
                <w:r w:rsidR="008C0813" w:rsidRPr="005723B2">
                  <w:rPr>
                    <w:rFonts w:ascii="MS Gothic" w:eastAsia="MS Gothic" w:hAnsi="MS Gothic" w:cs="GHEA Grapalat" w:hint="eastAsia"/>
                    <w:sz w:val="20"/>
                    <w:szCs w:val="20"/>
                  </w:rPr>
                  <w:t>☐</w:t>
                </w:r>
              </w:sdtContent>
            </w:sdt>
            <w:r w:rsidR="008C0813" w:rsidRPr="005723B2">
              <w:rPr>
                <w:rFonts w:ascii="GHEA Grapalat" w:eastAsia="GHEA Grapalat" w:hAnsi="GHEA Grapalat" w:cs="GHEA Grapalat"/>
                <w:sz w:val="20"/>
                <w:szCs w:val="20"/>
              </w:rPr>
              <w:tab/>
              <w:t>Косвенное участие</w:t>
            </w:r>
          </w:p>
        </w:tc>
      </w:tr>
    </w:tbl>
    <w:p w:rsidR="008C0813" w:rsidRPr="005723B2" w:rsidRDefault="008C0813" w:rsidP="008C0813">
      <w:pPr>
        <w:pBdr>
          <w:top w:val="nil"/>
          <w:left w:val="nil"/>
          <w:bottom w:val="nil"/>
          <w:right w:val="nil"/>
          <w:between w:val="nil"/>
        </w:pBdr>
        <w:spacing w:before="240"/>
        <w:rPr>
          <w:rFonts w:ascii="GHEA Grapalat" w:eastAsia="GHEA Grapalat" w:hAnsi="GHEA Grapalat" w:cs="GHEA Grapalat"/>
          <w:sz w:val="20"/>
          <w:szCs w:val="20"/>
        </w:rPr>
      </w:pPr>
      <w:r w:rsidRPr="005723B2">
        <w:rPr>
          <w:rFonts w:ascii="GHEA Grapalat" w:hAnsi="GHEA Grapalat"/>
          <w:sz w:val="20"/>
          <w:szCs w:val="20"/>
        </w:rPr>
        <w:br w:type="page"/>
      </w:r>
    </w:p>
    <w:p w:rsidR="008C0813" w:rsidRPr="005723B2" w:rsidRDefault="008C0813" w:rsidP="00873095">
      <w:pPr>
        <w:numPr>
          <w:ilvl w:val="0"/>
          <w:numId w:val="4"/>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Участие государства, муниципалитета или международной организации</w:t>
      </w:r>
    </w:p>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государства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муниципалитета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80" w:type="dxa"/>
            <w:vAlign w:val="center"/>
          </w:tcPr>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bl>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6180" w:type="dxa"/>
            <w:vAlign w:val="center"/>
          </w:tcPr>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bl>
    <w:p w:rsidR="008C0813" w:rsidRPr="005723B2" w:rsidRDefault="008C0813" w:rsidP="008C0813">
      <w:pPr>
        <w:rPr>
          <w:rFonts w:ascii="GHEA Grapalat" w:eastAsia="GHEA Grapalat" w:hAnsi="GHEA Grapalat" w:cs="GHEA Grapalat"/>
          <w:sz w:val="20"/>
          <w:szCs w:val="20"/>
        </w:rPr>
      </w:pPr>
      <w:r w:rsidRPr="005723B2">
        <w:rPr>
          <w:rFonts w:ascii="GHEA Grapalat" w:eastAsia="GHEA Grapalat" w:hAnsi="GHEA Grapalat" w:cs="GHEA Grapalat"/>
          <w:color w:val="000000"/>
          <w:sz w:val="20"/>
          <w:szCs w:val="20"/>
        </w:rPr>
        <w:t>Данные реального бенефициара</w:t>
      </w:r>
    </w:p>
    <w:p w:rsidR="008C0813" w:rsidRPr="005723B2" w:rsidRDefault="008C0813" w:rsidP="00873095">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Фамилия</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Имя(латинскими буквами)</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Фамилия (латинскими буквами)</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Гражданство</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6"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рождения</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lastRenderedPageBreak/>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C0813" w:rsidRPr="005723B2" w:rsidTr="008C0813">
        <w:tc>
          <w:tcPr>
            <w:tcW w:w="297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Тип документа</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документа</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предоставления</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Предоставляющий орган</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7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НЗОУ или эквивалентный номер</w:t>
            </w:r>
          </w:p>
        </w:tc>
        <w:tc>
          <w:tcPr>
            <w:tcW w:w="6096"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C0813" w:rsidRPr="005723B2" w:rsidTr="008C0813">
        <w:tc>
          <w:tcPr>
            <w:tcW w:w="2943"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43"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Муниципалитет</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43"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943"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Муниципалитет</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C0813" w:rsidRPr="005723B2" w:rsidTr="008C0813">
        <w:trPr>
          <w:trHeight w:val="924"/>
        </w:trPr>
        <w:tc>
          <w:tcPr>
            <w:tcW w:w="9016" w:type="dxa"/>
            <w:gridSpan w:val="2"/>
            <w:vAlign w:val="center"/>
          </w:tcPr>
          <w:p w:rsidR="008C0813" w:rsidRPr="005723B2" w:rsidRDefault="00614E29" w:rsidP="008C081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а</w:t>
            </w:r>
            <w:r w:rsidR="008C0813" w:rsidRPr="005723B2">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C0813" w:rsidRPr="005723B2" w:rsidTr="008C0813">
        <w:trPr>
          <w:trHeight w:val="684"/>
        </w:trPr>
        <w:tc>
          <w:tcPr>
            <w:tcW w:w="4508"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w:t>
            </w:r>
          </w:p>
        </w:tc>
        <w:tc>
          <w:tcPr>
            <w:tcW w:w="4508" w:type="dxa"/>
            <w:shd w:val="clear" w:color="auto" w:fill="FFFFFF"/>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282"/>
        </w:trPr>
        <w:tc>
          <w:tcPr>
            <w:tcW w:w="4508"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Вид участия</w:t>
            </w:r>
          </w:p>
        </w:tc>
        <w:tc>
          <w:tcPr>
            <w:tcW w:w="4508" w:type="dxa"/>
            <w:vAlign w:val="center"/>
          </w:tcPr>
          <w:p w:rsidR="008C0813" w:rsidRPr="005723B2" w:rsidRDefault="00614E29"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614E29"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r w:rsidR="008C0813" w:rsidRPr="005723B2" w:rsidTr="008C0813">
        <w:tc>
          <w:tcPr>
            <w:tcW w:w="9016" w:type="dxa"/>
            <w:gridSpan w:val="2"/>
            <w:vAlign w:val="center"/>
          </w:tcPr>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б</w:t>
            </w:r>
            <w:r w:rsidR="008C0813" w:rsidRPr="005723B2">
              <w:rPr>
                <w:rFonts w:eastAsia="Cambria Math"/>
                <w:sz w:val="20"/>
                <w:szCs w:val="20"/>
              </w:rPr>
              <w:t>․</w:t>
            </w:r>
            <w:r w:rsidR="008C0813" w:rsidRPr="005723B2">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8C0813" w:rsidRPr="005723B2" w:rsidTr="008C0813">
        <w:tc>
          <w:tcPr>
            <w:tcW w:w="9016" w:type="dxa"/>
            <w:gridSpan w:val="2"/>
            <w:vAlign w:val="center"/>
          </w:tcPr>
          <w:p w:rsidR="008C0813" w:rsidRPr="005723B2" w:rsidRDefault="00614E29" w:rsidP="008C081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в</w:t>
            </w:r>
            <w:r w:rsidR="008C0813" w:rsidRPr="005723B2">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8C0813" w:rsidRPr="005723B2">
              <w:rPr>
                <w:rFonts w:ascii="GHEA Grapalat" w:eastAsia="GHEA Grapalat" w:hAnsi="GHEA Grapalat" w:cs="GHEA Grapalat"/>
                <w:sz w:val="20"/>
                <w:szCs w:val="20"/>
                <w:lang w:val="hy-AM"/>
              </w:rPr>
              <w:t>б</w:t>
            </w:r>
            <w:r w:rsidR="008C0813" w:rsidRPr="005723B2">
              <w:rPr>
                <w:rFonts w:ascii="GHEA Grapalat" w:eastAsia="GHEA Grapalat" w:hAnsi="GHEA Grapalat" w:cs="GHEA Grapalat"/>
                <w:sz w:val="20"/>
                <w:szCs w:val="20"/>
              </w:rPr>
              <w:t>"</w:t>
            </w:r>
          </w:p>
        </w:tc>
      </w:tr>
    </w:tbl>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C0813" w:rsidRPr="005723B2" w:rsidTr="008C0813">
        <w:trPr>
          <w:trHeight w:val="924"/>
        </w:trPr>
        <w:tc>
          <w:tcPr>
            <w:tcW w:w="9016" w:type="dxa"/>
            <w:gridSpan w:val="2"/>
            <w:vAlign w:val="center"/>
          </w:tcPr>
          <w:p w:rsidR="008C0813" w:rsidRPr="005723B2" w:rsidRDefault="00614E29" w:rsidP="008C0813">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а</w:t>
            </w:r>
            <w:r w:rsidR="008C0813" w:rsidRPr="005723B2">
              <w:rPr>
                <w:rFonts w:eastAsia="Cambria Math"/>
                <w:sz w:val="20"/>
                <w:szCs w:val="20"/>
              </w:rPr>
              <w:t>․</w:t>
            </w:r>
            <w:r w:rsidR="008C0813" w:rsidRPr="005723B2">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8C0813" w:rsidRPr="005723B2" w:rsidTr="008C0813">
        <w:trPr>
          <w:trHeight w:val="684"/>
        </w:trPr>
        <w:tc>
          <w:tcPr>
            <w:tcW w:w="4508"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Размер участия (%)</w:t>
            </w:r>
          </w:p>
        </w:tc>
        <w:tc>
          <w:tcPr>
            <w:tcW w:w="4508" w:type="dxa"/>
            <w:shd w:val="clear" w:color="auto" w:fill="auto"/>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1282"/>
        </w:trPr>
        <w:tc>
          <w:tcPr>
            <w:tcW w:w="4508"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Вид участия</w:t>
            </w:r>
          </w:p>
        </w:tc>
        <w:tc>
          <w:tcPr>
            <w:tcW w:w="4508" w:type="dxa"/>
            <w:vAlign w:val="center"/>
          </w:tcPr>
          <w:p w:rsidR="008C0813" w:rsidRPr="005723B2" w:rsidRDefault="00614E29"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Прямое участие</w:t>
            </w:r>
          </w:p>
          <w:p w:rsidR="008C0813" w:rsidRPr="005723B2" w:rsidRDefault="00614E29"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Косвенное участие</w:t>
            </w:r>
          </w:p>
        </w:tc>
      </w:tr>
      <w:tr w:rsidR="008C0813" w:rsidRPr="005723B2" w:rsidTr="008C0813">
        <w:tc>
          <w:tcPr>
            <w:tcW w:w="9016" w:type="dxa"/>
            <w:gridSpan w:val="2"/>
            <w:vAlign w:val="center"/>
          </w:tcPr>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б</w:t>
            </w:r>
            <w:r w:rsidR="008C0813" w:rsidRPr="005723B2">
              <w:rPr>
                <w:rFonts w:eastAsia="Cambria Math"/>
                <w:sz w:val="20"/>
                <w:szCs w:val="20"/>
              </w:rPr>
              <w:t>․</w:t>
            </w:r>
            <w:r w:rsidR="008C0813" w:rsidRPr="005723B2">
              <w:rPr>
                <w:rFonts w:ascii="GHEA Grapalat" w:eastAsia="GHEA Grapalat" w:hAnsi="GHEA Grapalat" w:cs="GHEA Grapalat"/>
                <w:sz w:val="20"/>
                <w:szCs w:val="20"/>
              </w:rPr>
              <w:t xml:space="preserve">имеет право назначать или </w:t>
            </w:r>
            <w:r w:rsidR="008C0813" w:rsidRPr="005723B2">
              <w:rPr>
                <w:rFonts w:ascii="GHEA Grapalat" w:eastAsia="GHEA Grapalat" w:hAnsi="GHEA Grapalat" w:cs="GHEA Grapalat"/>
                <w:sz w:val="20"/>
                <w:szCs w:val="20"/>
                <w:lang w:eastAsia="hy-AM"/>
              </w:rPr>
              <w:t>освобождать</w:t>
            </w:r>
            <w:r w:rsidR="008C0813" w:rsidRPr="005723B2">
              <w:rPr>
                <w:rFonts w:ascii="GHEA Grapalat" w:eastAsia="GHEA Grapalat" w:hAnsi="GHEA Grapalat" w:cs="GHEA Grapalat"/>
                <w:sz w:val="20"/>
                <w:szCs w:val="20"/>
              </w:rPr>
              <w:t xml:space="preserve"> большинство членов органов управления юридического лица</w:t>
            </w:r>
          </w:p>
        </w:tc>
      </w:tr>
      <w:tr w:rsidR="008C0813" w:rsidRPr="005723B2" w:rsidTr="008C0813">
        <w:tc>
          <w:tcPr>
            <w:tcW w:w="9016" w:type="dxa"/>
            <w:gridSpan w:val="2"/>
            <w:vAlign w:val="center"/>
          </w:tcPr>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в</w:t>
            </w:r>
            <w:r w:rsidR="008C0813" w:rsidRPr="005723B2">
              <w:rPr>
                <w:rFonts w:eastAsia="Cambria Math"/>
                <w:sz w:val="20"/>
                <w:szCs w:val="20"/>
              </w:rPr>
              <w:t>․</w:t>
            </w:r>
            <w:r w:rsidR="008C0813" w:rsidRPr="005723B2">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C0813" w:rsidRPr="005723B2" w:rsidTr="008C0813">
        <w:tc>
          <w:tcPr>
            <w:tcW w:w="9016" w:type="dxa"/>
            <w:gridSpan w:val="2"/>
            <w:vAlign w:val="center"/>
          </w:tcPr>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г</w:t>
            </w:r>
            <w:r w:rsidR="008C0813" w:rsidRPr="005723B2">
              <w:rPr>
                <w:rFonts w:eastAsia="Cambria Math"/>
                <w:sz w:val="20"/>
                <w:szCs w:val="20"/>
              </w:rPr>
              <w:t>․</w:t>
            </w:r>
            <w:r w:rsidR="008C0813" w:rsidRPr="005723B2">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8C0813" w:rsidRPr="005723B2" w:rsidTr="008C0813">
        <w:tc>
          <w:tcPr>
            <w:tcW w:w="9016" w:type="dxa"/>
            <w:gridSpan w:val="2"/>
            <w:vAlign w:val="center"/>
          </w:tcPr>
          <w:p w:rsidR="008C0813" w:rsidRPr="005723B2" w:rsidRDefault="00614E29" w:rsidP="008C0813">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r>
            <w:r w:rsidR="008C0813" w:rsidRPr="005723B2">
              <w:rPr>
                <w:rFonts w:ascii="GHEA Grapalat" w:eastAsia="GHEA Grapalat" w:hAnsi="GHEA Grapalat" w:cs="GHEA Grapalat"/>
                <w:sz w:val="20"/>
                <w:szCs w:val="20"/>
                <w:lang w:val="hy-AM"/>
              </w:rPr>
              <w:t>д</w:t>
            </w:r>
            <w:r w:rsidR="008C0813" w:rsidRPr="005723B2">
              <w:rPr>
                <w:rFonts w:eastAsia="Cambria Math"/>
                <w:sz w:val="20"/>
                <w:szCs w:val="20"/>
              </w:rPr>
              <w:t>․</w:t>
            </w:r>
            <w:r w:rsidR="008C0813" w:rsidRPr="005723B2">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C0813" w:rsidRPr="005723B2" w:rsidRDefault="008C0813" w:rsidP="00873095">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Осуществление контроля за организацией</w:t>
            </w:r>
          </w:p>
        </w:tc>
        <w:tc>
          <w:tcPr>
            <w:tcW w:w="6180" w:type="dxa"/>
            <w:vAlign w:val="center"/>
          </w:tcPr>
          <w:p w:rsidR="008C0813" w:rsidRPr="005723B2" w:rsidRDefault="00614E29"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Отдельно</w:t>
            </w:r>
          </w:p>
          <w:p w:rsidR="008C0813" w:rsidRPr="005723B2" w:rsidRDefault="00614E29" w:rsidP="008C0813">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Совместно с аффилированными лицами</w:t>
            </w: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C0813" w:rsidRPr="005723B2" w:rsidRDefault="00614E29"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Да</w:t>
            </w:r>
          </w:p>
          <w:p w:rsidR="008C0813" w:rsidRPr="005723B2" w:rsidRDefault="00614E29" w:rsidP="008C0813">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EndPr/>
              <w:sdtContent>
                <w:r w:rsidR="008C0813" w:rsidRPr="005723B2">
                  <w:rPr>
                    <w:rFonts w:ascii="Segoe UI Symbol" w:eastAsia="MS Gothic" w:hAnsi="Segoe UI Symbol" w:cs="Segoe UI Symbol"/>
                    <w:sz w:val="20"/>
                    <w:szCs w:val="20"/>
                  </w:rPr>
                  <w:t>☐</w:t>
                </w:r>
              </w:sdtContent>
            </w:sdt>
            <w:r w:rsidR="008C0813" w:rsidRPr="005723B2">
              <w:rPr>
                <w:rFonts w:ascii="GHEA Grapalat" w:eastAsia="GHEA Grapalat" w:hAnsi="GHEA Grapalat" w:cs="GHEA Grapalat"/>
                <w:sz w:val="20"/>
                <w:szCs w:val="20"/>
              </w:rPr>
              <w:tab/>
              <w:t>Нет</w:t>
            </w:r>
          </w:p>
        </w:tc>
      </w:tr>
    </w:tbl>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электронной почты</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7"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телефона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pBdr>
          <w:top w:val="nil"/>
          <w:left w:val="nil"/>
          <w:bottom w:val="nil"/>
          <w:right w:val="nil"/>
          <w:between w:val="nil"/>
        </w:pBdr>
        <w:rPr>
          <w:rFonts w:ascii="GHEA Grapalat" w:eastAsia="GHEA Grapalat" w:hAnsi="GHEA Grapalat" w:cs="GHEA Grapalat"/>
          <w:i/>
          <w:color w:val="000000"/>
          <w:sz w:val="20"/>
          <w:szCs w:val="20"/>
        </w:rPr>
      </w:pPr>
      <w:r w:rsidRPr="005723B2">
        <w:rPr>
          <w:rFonts w:ascii="GHEA Grapalat" w:eastAsia="GHEA Grapalat" w:hAnsi="GHEA Grapalat" w:cs="GHEA Grapalat"/>
          <w:color w:val="000000"/>
          <w:sz w:val="20"/>
          <w:szCs w:val="20"/>
        </w:rPr>
        <w:t>Промежуточные юридические лица</w:t>
      </w:r>
    </w:p>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латинскими буквами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День, месяц, год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Адрес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Государство регистрации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rPr>
          <w:trHeight w:val="853"/>
        </w:trPr>
        <w:tc>
          <w:tcPr>
            <w:tcW w:w="2835" w:type="dxa"/>
            <w:vMerge w:val="restart"/>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73095">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73095">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73095">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rPr>
          <w:trHeight w:val="850"/>
        </w:trPr>
        <w:tc>
          <w:tcPr>
            <w:tcW w:w="2835" w:type="dxa"/>
            <w:vMerge/>
            <w:shd w:val="clear" w:color="auto" w:fill="D9E2F3"/>
            <w:vAlign w:val="center"/>
          </w:tcPr>
          <w:p w:rsidR="008C0813" w:rsidRPr="005723B2" w:rsidRDefault="008C0813" w:rsidP="00873095">
            <w:pPr>
              <w:numPr>
                <w:ilvl w:val="2"/>
                <w:numId w:val="4"/>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73095">
      <w:pPr>
        <w:numPr>
          <w:ilvl w:val="1"/>
          <w:numId w:val="4"/>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5723B2">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Наименование фондовой биржи</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r w:rsidR="008C0813" w:rsidRPr="005723B2" w:rsidTr="008C0813">
        <w:tc>
          <w:tcPr>
            <w:tcW w:w="2835" w:type="dxa"/>
            <w:shd w:val="clear" w:color="auto" w:fill="D9E2F3"/>
            <w:vAlign w:val="center"/>
          </w:tcPr>
          <w:p w:rsidR="008C0813" w:rsidRPr="005723B2" w:rsidRDefault="008C0813" w:rsidP="00873095">
            <w:pPr>
              <w:numPr>
                <w:ilvl w:val="2"/>
                <w:numId w:val="4"/>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t>Ссылка на документы, наличествующие на бирже</w:t>
            </w:r>
          </w:p>
        </w:tc>
        <w:tc>
          <w:tcPr>
            <w:tcW w:w="6180" w:type="dxa"/>
            <w:vAlign w:val="center"/>
          </w:tcPr>
          <w:p w:rsidR="008C0813" w:rsidRPr="005723B2" w:rsidRDefault="008C0813" w:rsidP="008C0813">
            <w:pPr>
              <w:spacing w:before="240" w:after="240"/>
              <w:rPr>
                <w:rFonts w:ascii="GHEA Grapalat" w:eastAsia="GHEA Grapalat" w:hAnsi="GHEA Grapalat" w:cs="GHEA Grapalat"/>
                <w:sz w:val="20"/>
                <w:szCs w:val="20"/>
              </w:rPr>
            </w:pPr>
          </w:p>
        </w:tc>
      </w:tr>
    </w:tbl>
    <w:p w:rsidR="008C0813" w:rsidRPr="005723B2" w:rsidRDefault="008C0813" w:rsidP="008C0813">
      <w:pPr>
        <w:pBdr>
          <w:top w:val="nil"/>
          <w:left w:val="nil"/>
          <w:bottom w:val="nil"/>
          <w:right w:val="nil"/>
          <w:between w:val="nil"/>
        </w:pBdr>
        <w:spacing w:before="240"/>
        <w:rPr>
          <w:rFonts w:ascii="GHEA Grapalat" w:eastAsia="GHEA Grapalat" w:hAnsi="GHEA Grapalat" w:cs="GHEA Grapalat"/>
          <w:i/>
          <w:sz w:val="20"/>
          <w:szCs w:val="20"/>
        </w:rPr>
      </w:pPr>
      <w:r w:rsidRPr="005723B2">
        <w:rPr>
          <w:rFonts w:ascii="GHEA Grapalat" w:eastAsia="GHEA Grapalat" w:hAnsi="GHEA Grapalat" w:cs="GHEA Grapalat"/>
          <w:i/>
          <w:sz w:val="20"/>
          <w:szCs w:val="20"/>
        </w:rPr>
        <w:br w:type="page"/>
      </w:r>
    </w:p>
    <w:p w:rsidR="008C0813" w:rsidRPr="005723B2" w:rsidRDefault="008C0813" w:rsidP="008C0813">
      <w:pPr>
        <w:pBdr>
          <w:top w:val="nil"/>
          <w:left w:val="nil"/>
          <w:bottom w:val="nil"/>
          <w:right w:val="nil"/>
          <w:between w:val="nil"/>
        </w:pBdr>
        <w:rPr>
          <w:rFonts w:ascii="GHEA Grapalat" w:eastAsia="GHEA Grapalat" w:hAnsi="GHEA Grapalat" w:cs="GHEA Grapalat"/>
          <w:color w:val="000000"/>
          <w:sz w:val="20"/>
          <w:szCs w:val="20"/>
        </w:rPr>
      </w:pPr>
      <w:r w:rsidRPr="005723B2">
        <w:rPr>
          <w:rFonts w:ascii="GHEA Grapalat" w:eastAsia="GHEA Grapalat" w:hAnsi="GHEA Grapalat" w:cs="GHEA Grapalat"/>
          <w:color w:val="000000"/>
          <w:sz w:val="20"/>
          <w:szCs w:val="20"/>
        </w:rPr>
        <w:lastRenderedPageBreak/>
        <w:t>Дополнительные примечания</w:t>
      </w:r>
    </w:p>
    <w:tbl>
      <w:tblPr>
        <w:tblW w:w="0" w:type="auto"/>
        <w:tblLayout w:type="fixed"/>
        <w:tblLook w:val="04A0" w:firstRow="1" w:lastRow="0" w:firstColumn="1" w:lastColumn="0" w:noHBand="0" w:noVBand="1"/>
      </w:tblPr>
      <w:tblGrid>
        <w:gridCol w:w="9016"/>
      </w:tblGrid>
      <w:tr w:rsidR="008C0813" w:rsidRPr="005723B2" w:rsidTr="008C0813">
        <w:tc>
          <w:tcPr>
            <w:tcW w:w="9016" w:type="dxa"/>
            <w:shd w:val="clear" w:color="auto" w:fill="DBE5F1" w:themeFill="accent1" w:themeFillTint="33"/>
          </w:tcPr>
          <w:p w:rsidR="008C0813" w:rsidRPr="005723B2" w:rsidRDefault="008C0813" w:rsidP="008C0813">
            <w:pPr>
              <w:spacing w:before="240" w:after="160" w:line="259" w:lineRule="auto"/>
              <w:rPr>
                <w:rFonts w:ascii="GHEA Grapalat" w:eastAsia="GHEA Grapalat" w:hAnsi="GHEA Grapalat" w:cs="GHEA Grapalat"/>
                <w:i/>
                <w:color w:val="000000"/>
                <w:sz w:val="20"/>
                <w:szCs w:val="20"/>
              </w:rPr>
            </w:pPr>
            <w:r w:rsidRPr="005723B2">
              <w:rPr>
                <w:rFonts w:ascii="GHEA Grapalat" w:eastAsia="GHEA Grapalat" w:hAnsi="GHEA Grapalat"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C0813" w:rsidRPr="005723B2" w:rsidTr="008C0813">
        <w:trPr>
          <w:trHeight w:val="10187"/>
        </w:trPr>
        <w:tc>
          <w:tcPr>
            <w:tcW w:w="9016" w:type="dxa"/>
          </w:tcPr>
          <w:p w:rsidR="008C0813" w:rsidRPr="005723B2" w:rsidRDefault="008C0813" w:rsidP="008C0813">
            <w:pPr>
              <w:rPr>
                <w:rFonts w:ascii="GHEA Grapalat" w:eastAsia="GHEA Grapalat" w:hAnsi="GHEA Grapalat" w:cs="GHEA Grapalat"/>
                <w:color w:val="000000"/>
                <w:sz w:val="20"/>
                <w:szCs w:val="20"/>
              </w:rPr>
            </w:pPr>
          </w:p>
        </w:tc>
      </w:tr>
    </w:tbl>
    <w:p w:rsidR="008C0813" w:rsidRPr="005723B2" w:rsidRDefault="008C0813" w:rsidP="008C0813">
      <w:pPr>
        <w:pBdr>
          <w:top w:val="nil"/>
          <w:left w:val="nil"/>
          <w:bottom w:val="nil"/>
          <w:right w:val="nil"/>
          <w:between w:val="nil"/>
        </w:pBdr>
        <w:rPr>
          <w:rFonts w:ascii="GHEA Grapalat" w:eastAsia="GHEA Grapalat" w:hAnsi="GHEA Grapalat" w:cs="GHEA Grapalat"/>
          <w:color w:val="000000"/>
          <w:sz w:val="20"/>
          <w:szCs w:val="20"/>
        </w:rPr>
      </w:pPr>
    </w:p>
    <w:p w:rsidR="008C0813" w:rsidRPr="005723B2" w:rsidRDefault="008C0813" w:rsidP="008C0813">
      <w:pPr>
        <w:rPr>
          <w:rFonts w:ascii="GHEA Grapalat" w:hAnsi="GHEA Grapalat"/>
          <w:sz w:val="20"/>
          <w:szCs w:val="20"/>
        </w:rPr>
      </w:pPr>
    </w:p>
    <w:p w:rsidR="008C0813" w:rsidRPr="005723B2" w:rsidRDefault="008C0813" w:rsidP="008C0813">
      <w:pPr>
        <w:rPr>
          <w:rFonts w:ascii="GHEA Grapalat" w:hAnsi="GHEA Grapalat"/>
          <w:sz w:val="20"/>
          <w:szCs w:val="20"/>
        </w:rPr>
      </w:pPr>
      <w:r w:rsidRPr="005723B2">
        <w:rPr>
          <w:rFonts w:ascii="GHEA Grapalat" w:hAnsi="GHEA Grapalat"/>
          <w:sz w:val="20"/>
          <w:szCs w:val="20"/>
        </w:rPr>
        <w:br w:type="page"/>
      </w:r>
    </w:p>
    <w:p w:rsidR="008C0813" w:rsidRPr="005723B2" w:rsidRDefault="008C0813" w:rsidP="008C0813">
      <w:pPr>
        <w:spacing w:line="360" w:lineRule="auto"/>
        <w:jc w:val="center"/>
        <w:rPr>
          <w:rFonts w:ascii="GHEA Grapalat" w:hAnsi="GHEA Grapalat"/>
          <w:sz w:val="20"/>
          <w:szCs w:val="20"/>
          <w:lang w:val="hy-AM"/>
        </w:rPr>
      </w:pPr>
      <w:r w:rsidRPr="005723B2">
        <w:rPr>
          <w:rFonts w:ascii="GHEA Grapalat" w:hAnsi="GHEA Grapalat"/>
          <w:sz w:val="20"/>
          <w:szCs w:val="20"/>
        </w:rPr>
        <w:lastRenderedPageBreak/>
        <w:t>Порядок заполнения декларации</w:t>
      </w:r>
    </w:p>
    <w:p w:rsidR="008C0813" w:rsidRPr="005723B2" w:rsidRDefault="008C0813" w:rsidP="008C0813">
      <w:pPr>
        <w:spacing w:line="360" w:lineRule="auto"/>
        <w:jc w:val="center"/>
        <w:rPr>
          <w:rFonts w:ascii="GHEA Grapalat" w:hAnsi="GHEA Grapalat"/>
          <w:sz w:val="20"/>
          <w:szCs w:val="20"/>
          <w:lang w:val="hy-AM"/>
        </w:rPr>
      </w:pPr>
    </w:p>
    <w:p w:rsidR="008C0813" w:rsidRPr="005723B2" w:rsidRDefault="008C0813" w:rsidP="00873095">
      <w:pPr>
        <w:pStyle w:val="aff3"/>
        <w:numPr>
          <w:ilvl w:val="0"/>
          <w:numId w:val="5"/>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8C0813" w:rsidRPr="005723B2" w:rsidRDefault="008C0813" w:rsidP="00873095">
      <w:pPr>
        <w:pStyle w:val="aff3"/>
        <w:numPr>
          <w:ilvl w:val="0"/>
          <w:numId w:val="6"/>
        </w:numPr>
        <w:spacing w:after="200" w:line="360" w:lineRule="auto"/>
        <w:ind w:left="0" w:firstLine="142"/>
        <w:contextualSpacing/>
        <w:jc w:val="both"/>
        <w:rPr>
          <w:rFonts w:ascii="GHEA Grapalat" w:hAnsi="GHEA Grapalat"/>
          <w:sz w:val="20"/>
          <w:szCs w:val="20"/>
        </w:rPr>
      </w:pPr>
      <w:r w:rsidRPr="005723B2">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C0813" w:rsidRPr="005723B2" w:rsidRDefault="008C0813" w:rsidP="00873095">
      <w:pPr>
        <w:pStyle w:val="aff3"/>
        <w:numPr>
          <w:ilvl w:val="0"/>
          <w:numId w:val="6"/>
        </w:numPr>
        <w:spacing w:after="200" w:line="360" w:lineRule="auto"/>
        <w:contextualSpacing/>
        <w:jc w:val="both"/>
        <w:rPr>
          <w:rFonts w:ascii="GHEA Grapalat" w:hAnsi="GHEA Grapalat"/>
          <w:sz w:val="20"/>
          <w:szCs w:val="20"/>
        </w:rPr>
      </w:pPr>
      <w:r w:rsidRPr="005723B2">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C0813" w:rsidRPr="005723B2" w:rsidRDefault="008C0813" w:rsidP="00873095">
      <w:pPr>
        <w:pStyle w:val="aff3"/>
        <w:numPr>
          <w:ilvl w:val="0"/>
          <w:numId w:val="6"/>
        </w:numPr>
        <w:spacing w:after="200" w:line="360" w:lineRule="auto"/>
        <w:ind w:left="0" w:firstLine="0"/>
        <w:contextualSpacing/>
        <w:jc w:val="both"/>
        <w:rPr>
          <w:rFonts w:ascii="GHEA Grapalat" w:hAnsi="GHEA Grapalat"/>
          <w:sz w:val="20"/>
          <w:szCs w:val="20"/>
        </w:rPr>
      </w:pPr>
      <w:r w:rsidRPr="005723B2">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C0813" w:rsidRPr="005723B2" w:rsidRDefault="008C0813" w:rsidP="00873095">
      <w:pPr>
        <w:pStyle w:val="aff3"/>
        <w:numPr>
          <w:ilvl w:val="0"/>
          <w:numId w:val="5"/>
        </w:numPr>
        <w:spacing w:after="200" w:line="360" w:lineRule="auto"/>
        <w:ind w:left="142" w:hanging="284"/>
        <w:contextualSpacing/>
        <w:jc w:val="both"/>
        <w:rPr>
          <w:rFonts w:ascii="GHEA Grapalat" w:hAnsi="GHEA Grapalat"/>
          <w:sz w:val="20"/>
          <w:szCs w:val="20"/>
        </w:rPr>
      </w:pPr>
      <w:r w:rsidRPr="005723B2">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8C0813" w:rsidRPr="005723B2" w:rsidRDefault="008C0813" w:rsidP="00873095">
      <w:pPr>
        <w:pStyle w:val="aff3"/>
        <w:numPr>
          <w:ilvl w:val="0"/>
          <w:numId w:val="7"/>
        </w:numPr>
        <w:spacing w:after="200" w:line="360" w:lineRule="auto"/>
        <w:contextualSpacing/>
        <w:jc w:val="both"/>
        <w:rPr>
          <w:rFonts w:ascii="GHEA Grapalat" w:hAnsi="GHEA Grapalat"/>
          <w:sz w:val="20"/>
          <w:szCs w:val="20"/>
        </w:rPr>
      </w:pPr>
      <w:r w:rsidRPr="005723B2">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C0813" w:rsidRPr="005723B2" w:rsidRDefault="008C0813" w:rsidP="00873095">
      <w:pPr>
        <w:pStyle w:val="aff3"/>
        <w:numPr>
          <w:ilvl w:val="0"/>
          <w:numId w:val="7"/>
        </w:numPr>
        <w:spacing w:after="200" w:line="360" w:lineRule="auto"/>
        <w:contextualSpacing/>
        <w:jc w:val="both"/>
        <w:rPr>
          <w:rFonts w:ascii="GHEA Grapalat" w:hAnsi="GHEA Grapalat"/>
          <w:sz w:val="20"/>
          <w:szCs w:val="20"/>
        </w:rPr>
      </w:pPr>
      <w:r w:rsidRPr="005723B2">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C0813" w:rsidRPr="005723B2" w:rsidRDefault="008C0813" w:rsidP="00873095">
      <w:pPr>
        <w:pStyle w:val="aff3"/>
        <w:numPr>
          <w:ilvl w:val="0"/>
          <w:numId w:val="7"/>
        </w:numPr>
        <w:spacing w:after="200" w:line="360" w:lineRule="auto"/>
        <w:contextualSpacing/>
        <w:jc w:val="both"/>
        <w:rPr>
          <w:rFonts w:ascii="GHEA Grapalat" w:hAnsi="GHEA Grapalat"/>
          <w:sz w:val="20"/>
          <w:szCs w:val="20"/>
        </w:rPr>
      </w:pPr>
      <w:r w:rsidRPr="005723B2">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C0813" w:rsidRPr="005723B2" w:rsidRDefault="008C0813" w:rsidP="00873095">
      <w:pPr>
        <w:pStyle w:val="aff3"/>
        <w:numPr>
          <w:ilvl w:val="0"/>
          <w:numId w:val="5"/>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w:t>
      </w:r>
      <w:r w:rsidRPr="005723B2">
        <w:rPr>
          <w:rFonts w:ascii="GHEA Grapalat" w:hAnsi="GHEA Grapalat"/>
          <w:sz w:val="20"/>
          <w:szCs w:val="20"/>
        </w:rPr>
        <w:lastRenderedPageBreak/>
        <w:t>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723B2">
        <w:rPr>
          <w:rFonts w:ascii="Cambria Math" w:eastAsia="MS Mincho" w:hAnsi="Cambria Math" w:cs="Cambria Math"/>
          <w:sz w:val="20"/>
          <w:szCs w:val="20"/>
        </w:rPr>
        <w:t>․</w:t>
      </w:r>
    </w:p>
    <w:p w:rsidR="008C0813" w:rsidRPr="005723B2" w:rsidRDefault="008C0813" w:rsidP="00873095">
      <w:pPr>
        <w:pStyle w:val="aff3"/>
        <w:numPr>
          <w:ilvl w:val="0"/>
          <w:numId w:val="8"/>
        </w:numPr>
        <w:spacing w:after="200" w:line="360" w:lineRule="auto"/>
        <w:ind w:left="0" w:hanging="426"/>
        <w:contextualSpacing/>
        <w:jc w:val="both"/>
        <w:rPr>
          <w:rFonts w:ascii="GHEA Grapalat" w:hAnsi="GHEA Grapalat"/>
          <w:sz w:val="20"/>
          <w:szCs w:val="20"/>
        </w:rPr>
      </w:pPr>
      <w:r w:rsidRPr="005723B2">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C0813" w:rsidRPr="005723B2" w:rsidRDefault="008C0813" w:rsidP="008C0813">
      <w:pPr>
        <w:spacing w:line="360" w:lineRule="auto"/>
        <w:ind w:left="-360"/>
        <w:jc w:val="both"/>
        <w:rPr>
          <w:rFonts w:ascii="GHEA Grapalat" w:hAnsi="GHEA Grapalat"/>
          <w:sz w:val="20"/>
          <w:szCs w:val="20"/>
        </w:rPr>
      </w:pPr>
      <w:r w:rsidRPr="005723B2">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C0813" w:rsidRPr="005723B2" w:rsidRDefault="008C0813" w:rsidP="00873095">
      <w:pPr>
        <w:pStyle w:val="aff3"/>
        <w:numPr>
          <w:ilvl w:val="0"/>
          <w:numId w:val="5"/>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723B2">
        <w:rPr>
          <w:rFonts w:ascii="Cambria Math" w:eastAsia="MS Mincho" w:hAnsi="Cambria Math" w:cs="Cambria Math"/>
          <w:sz w:val="20"/>
          <w:szCs w:val="20"/>
        </w:rPr>
        <w:t>․</w:t>
      </w:r>
    </w:p>
    <w:p w:rsidR="008C0813" w:rsidRPr="005723B2" w:rsidRDefault="008C0813" w:rsidP="00873095">
      <w:pPr>
        <w:pStyle w:val="aff3"/>
        <w:numPr>
          <w:ilvl w:val="0"/>
          <w:numId w:val="9"/>
        </w:numPr>
        <w:spacing w:after="200" w:line="360" w:lineRule="auto"/>
        <w:ind w:left="0"/>
        <w:contextualSpacing/>
        <w:jc w:val="both"/>
        <w:rPr>
          <w:rFonts w:ascii="GHEA Grapalat" w:hAnsi="GHEA Grapalat"/>
          <w:sz w:val="20"/>
          <w:szCs w:val="20"/>
        </w:rPr>
      </w:pPr>
      <w:r w:rsidRPr="005723B2">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C0813" w:rsidRPr="005723B2" w:rsidRDefault="008C0813" w:rsidP="008C0813">
      <w:pPr>
        <w:spacing w:line="360" w:lineRule="auto"/>
        <w:ind w:left="-375"/>
        <w:jc w:val="both"/>
        <w:rPr>
          <w:rFonts w:ascii="GHEA Grapalat" w:hAnsi="GHEA Grapalat"/>
          <w:sz w:val="20"/>
          <w:szCs w:val="20"/>
          <w:highlight w:val="yellow"/>
        </w:rPr>
      </w:pPr>
      <w:r w:rsidRPr="005723B2">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rsidR="008C0813" w:rsidRPr="005723B2" w:rsidRDefault="008C0813" w:rsidP="008C0813">
      <w:pPr>
        <w:spacing w:line="360" w:lineRule="auto"/>
        <w:ind w:left="-375"/>
        <w:jc w:val="both"/>
        <w:rPr>
          <w:rFonts w:ascii="GHEA Grapalat" w:hAnsi="GHEA Grapalat"/>
          <w:sz w:val="20"/>
          <w:szCs w:val="20"/>
          <w:highlight w:val="yellow"/>
        </w:rPr>
      </w:pPr>
      <w:r w:rsidRPr="005723B2">
        <w:rPr>
          <w:rFonts w:ascii="GHEA Grapalat" w:hAnsi="GHEA Grapalat"/>
          <w:sz w:val="20"/>
          <w:szCs w:val="20"/>
        </w:rPr>
        <w:t>3) в подразделе "Адрес учета лица" заполняется адрес места учета реального бенефициара;</w:t>
      </w:r>
    </w:p>
    <w:p w:rsidR="008C0813" w:rsidRPr="005723B2" w:rsidRDefault="008C0813" w:rsidP="008C0813">
      <w:pPr>
        <w:spacing w:line="360" w:lineRule="auto"/>
        <w:ind w:left="-375"/>
        <w:jc w:val="both"/>
        <w:rPr>
          <w:rFonts w:ascii="GHEA Grapalat" w:hAnsi="GHEA Grapalat"/>
          <w:sz w:val="20"/>
          <w:szCs w:val="20"/>
          <w:highlight w:val="yellow"/>
        </w:rPr>
      </w:pPr>
      <w:r w:rsidRPr="005723B2">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C0813" w:rsidRPr="005723B2" w:rsidRDefault="008C0813" w:rsidP="008C0813">
      <w:pPr>
        <w:spacing w:line="360" w:lineRule="auto"/>
        <w:ind w:left="-375"/>
        <w:jc w:val="both"/>
        <w:rPr>
          <w:rFonts w:ascii="GHEA Grapalat" w:hAnsi="GHEA Grapalat"/>
          <w:sz w:val="20"/>
          <w:szCs w:val="20"/>
        </w:rPr>
      </w:pPr>
      <w:r w:rsidRPr="005723B2">
        <w:rPr>
          <w:rFonts w:ascii="GHEA Grapalat" w:hAnsi="GHEA Grapalat"/>
          <w:sz w:val="20"/>
          <w:szCs w:val="20"/>
        </w:rPr>
        <w:t xml:space="preserve">5) подраздел "Основания </w:t>
      </w:r>
      <w:r w:rsidRPr="005723B2">
        <w:rPr>
          <w:rFonts w:ascii="GHEA Grapalat" w:eastAsiaTheme="minorHAnsi" w:hAnsi="GHEA Grapalat" w:cstheme="minorBidi"/>
          <w:sz w:val="20"/>
          <w:szCs w:val="20"/>
        </w:rPr>
        <w:t>являться</w:t>
      </w:r>
      <w:r w:rsidRPr="005723B2">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C0813" w:rsidRPr="005723B2" w:rsidRDefault="008C0813" w:rsidP="008C0813">
      <w:pPr>
        <w:spacing w:line="360" w:lineRule="auto"/>
        <w:jc w:val="both"/>
        <w:rPr>
          <w:rFonts w:ascii="GHEA Grapalat" w:eastAsia="GHEA Grapalat" w:hAnsi="GHEA Grapalat" w:cs="GHEA Grapalat"/>
          <w:sz w:val="20"/>
          <w:szCs w:val="20"/>
        </w:rPr>
      </w:pPr>
      <w:r w:rsidRPr="005723B2">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w:t>
      </w:r>
      <w:r w:rsidRPr="005723B2">
        <w:rPr>
          <w:rFonts w:ascii="GHEA Grapalat" w:hAnsi="GHEA Grapalat"/>
          <w:sz w:val="20"/>
          <w:szCs w:val="20"/>
        </w:rPr>
        <w:lastRenderedPageBreak/>
        <w:t xml:space="preserve">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723B2">
        <w:rPr>
          <w:rFonts w:ascii="GHEA Grapalat" w:hAnsi="GHEA Grapalat"/>
          <w:sz w:val="20"/>
          <w:szCs w:val="20"/>
          <w:lang w:val="hy-AM"/>
        </w:rPr>
        <w:t>Օ</w:t>
      </w:r>
      <w:r w:rsidRPr="005723B2">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723B2">
        <w:rPr>
          <w:rFonts w:ascii="GHEA Grapalat" w:hAnsi="GHEA Grapalat"/>
          <w:sz w:val="20"/>
          <w:szCs w:val="20"/>
          <w:lang w:val="hy-AM"/>
        </w:rPr>
        <w:t>Օ</w:t>
      </w:r>
      <w:r w:rsidRPr="005723B2">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723B2">
        <w:rPr>
          <w:rFonts w:ascii="GHEA Grapalat" w:hAnsi="GHEA Grapalat"/>
          <w:sz w:val="20"/>
          <w:szCs w:val="20"/>
          <w:lang w:val="hy-AM"/>
        </w:rPr>
        <w:t>Օ</w:t>
      </w:r>
      <w:r w:rsidRPr="005723B2">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723B2">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C0813" w:rsidRPr="005723B2" w:rsidRDefault="008C0813" w:rsidP="008C0813">
      <w:pPr>
        <w:spacing w:line="360" w:lineRule="auto"/>
        <w:jc w:val="both"/>
        <w:rPr>
          <w:rFonts w:ascii="GHEA Grapalat" w:hAnsi="GHEA Grapalat"/>
          <w:sz w:val="20"/>
          <w:szCs w:val="20"/>
          <w:lang w:val="hy-AM"/>
        </w:rPr>
      </w:pPr>
      <w:r w:rsidRPr="005723B2">
        <w:rPr>
          <w:rFonts w:ascii="GHEA Grapalat" w:hAnsi="GHEA Grapalat"/>
          <w:sz w:val="20"/>
          <w:szCs w:val="20"/>
        </w:rPr>
        <w:t xml:space="preserve">б. в пункте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делается отметка, если лицо по смыслу пункта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не является реальным бенефициаром Организации, но контролирует </w:t>
      </w:r>
      <w:r w:rsidRPr="005723B2">
        <w:rPr>
          <w:rFonts w:ascii="GHEA Grapalat" w:hAnsi="GHEA Grapalat"/>
          <w:sz w:val="20"/>
          <w:szCs w:val="20"/>
          <w:lang w:val="hy-AM"/>
        </w:rPr>
        <w:t>Օ</w:t>
      </w:r>
      <w:r w:rsidRPr="005723B2">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в</w:t>
      </w:r>
      <w:r w:rsidRPr="005723B2">
        <w:rPr>
          <w:rFonts w:ascii="GHEA Grapalat" w:hAnsi="GHEA Grapalat"/>
          <w:sz w:val="20"/>
          <w:szCs w:val="20"/>
          <w:lang w:val="hy-AM"/>
        </w:rPr>
        <w:t xml:space="preserve">. </w:t>
      </w:r>
      <w:r w:rsidRPr="005723B2">
        <w:rPr>
          <w:rFonts w:ascii="GHEA Grapalat" w:hAnsi="GHEA Grapalat"/>
          <w:sz w:val="20"/>
          <w:szCs w:val="20"/>
        </w:rPr>
        <w:t>в</w:t>
      </w:r>
      <w:r w:rsidRPr="005723B2">
        <w:rPr>
          <w:rFonts w:ascii="GHEA Grapalat" w:hAnsi="GHEA Grapalat"/>
          <w:sz w:val="20"/>
          <w:szCs w:val="20"/>
          <w:lang w:val="hy-AM"/>
        </w:rPr>
        <w:t xml:space="preserve"> пункте </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723B2">
        <w:rPr>
          <w:rFonts w:ascii="GHEA Grapalat" w:hAnsi="GHEA Grapalat"/>
          <w:sz w:val="20"/>
          <w:szCs w:val="20"/>
        </w:rPr>
        <w:t>О</w:t>
      </w:r>
      <w:r w:rsidRPr="005723B2">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и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lang w:val="hy-AM"/>
        </w:rPr>
        <w:t>этого подраздела</w:t>
      </w:r>
      <w:r w:rsidRPr="005723B2">
        <w:rPr>
          <w:rFonts w:ascii="GHEA Grapalat" w:hAnsi="GHEA Grapalat"/>
          <w:sz w:val="20"/>
          <w:szCs w:val="20"/>
        </w:rPr>
        <w:t>.</w:t>
      </w:r>
    </w:p>
    <w:p w:rsidR="008C0813" w:rsidRPr="005723B2" w:rsidRDefault="008C0813" w:rsidP="008C0813">
      <w:pPr>
        <w:spacing w:line="360" w:lineRule="auto"/>
        <w:jc w:val="both"/>
        <w:rPr>
          <w:rFonts w:ascii="GHEA Grapalat" w:hAnsi="GHEA Grapalat" w:cs="Cambria Math"/>
          <w:sz w:val="20"/>
          <w:szCs w:val="20"/>
        </w:rPr>
      </w:pPr>
      <w:r w:rsidRPr="005723B2">
        <w:rPr>
          <w:rFonts w:ascii="GHEA Grapalat" w:hAnsi="GHEA Grapalat"/>
          <w:sz w:val="20"/>
          <w:szCs w:val="20"/>
          <w:lang w:val="hy-AM"/>
        </w:rPr>
        <w:t xml:space="preserve">6) </w:t>
      </w:r>
      <w:r w:rsidRPr="005723B2">
        <w:rPr>
          <w:rFonts w:ascii="GHEA Grapalat" w:hAnsi="GHEA Grapalat"/>
          <w:sz w:val="20"/>
          <w:szCs w:val="20"/>
        </w:rPr>
        <w:t>П</w:t>
      </w:r>
      <w:r w:rsidRPr="005723B2">
        <w:rPr>
          <w:rFonts w:ascii="GHEA Grapalat" w:hAnsi="GHEA Grapalat"/>
          <w:sz w:val="20"/>
          <w:szCs w:val="20"/>
          <w:lang w:val="hy-AM"/>
        </w:rPr>
        <w:t xml:space="preserve">одраздел </w:t>
      </w:r>
      <w:r w:rsidRPr="005723B2">
        <w:rPr>
          <w:rFonts w:ascii="GHEA Grapalat" w:eastAsia="GHEA Grapalat" w:hAnsi="GHEA Grapalat" w:cs="GHEA Grapalat"/>
          <w:sz w:val="20"/>
          <w:szCs w:val="20"/>
        </w:rPr>
        <w:t>"</w:t>
      </w:r>
      <w:r w:rsidRPr="005723B2">
        <w:rPr>
          <w:rFonts w:ascii="GHEA Grapalat" w:hAnsi="GHEA Grapalat"/>
          <w:sz w:val="20"/>
          <w:szCs w:val="20"/>
        </w:rPr>
        <w:t>О</w:t>
      </w:r>
      <w:r w:rsidRPr="005723B2">
        <w:rPr>
          <w:rFonts w:ascii="GHEA Grapalat" w:hAnsi="GHEA Grapalat"/>
          <w:sz w:val="20"/>
          <w:szCs w:val="20"/>
          <w:lang w:val="hy-AM"/>
        </w:rPr>
        <w:t xml:space="preserve">снования </w:t>
      </w:r>
      <w:r w:rsidRPr="005723B2">
        <w:rPr>
          <w:rFonts w:ascii="GHEA Grapalat" w:hAnsi="GHEA Grapalat"/>
          <w:sz w:val="20"/>
          <w:szCs w:val="20"/>
        </w:rPr>
        <w:t>являться</w:t>
      </w:r>
      <w:r w:rsidRPr="005723B2">
        <w:rPr>
          <w:rFonts w:ascii="GHEA Grapalat" w:hAnsi="GHEA Grapalat"/>
          <w:sz w:val="20"/>
          <w:szCs w:val="20"/>
          <w:lang w:val="hy-AM"/>
        </w:rPr>
        <w:t xml:space="preserve"> реальн</w:t>
      </w:r>
      <w:r w:rsidRPr="005723B2">
        <w:rPr>
          <w:rFonts w:ascii="GHEA Grapalat" w:hAnsi="GHEA Grapalat"/>
          <w:sz w:val="20"/>
          <w:szCs w:val="20"/>
        </w:rPr>
        <w:t>ымбенефициаром</w:t>
      </w:r>
      <w:r w:rsidRPr="005723B2">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5723B2">
        <w:rPr>
          <w:rFonts w:ascii="GHEA Grapalat" w:hAnsi="GHEA Grapalat"/>
          <w:sz w:val="20"/>
          <w:szCs w:val="20"/>
        </w:rPr>
        <w:t>бенефициаров</w:t>
      </w:r>
      <w:r w:rsidRPr="005723B2">
        <w:rPr>
          <w:rFonts w:ascii="GHEA Grapalat" w:hAnsi="GHEA Grapalat"/>
          <w:sz w:val="20"/>
          <w:szCs w:val="20"/>
          <w:lang w:val="hy-AM"/>
        </w:rPr>
        <w:t xml:space="preserve"> осуществляется по критериям, установленным Кодексом О недрах</w:t>
      </w:r>
      <w:r w:rsidRPr="005723B2">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723B2">
        <w:rPr>
          <w:rFonts w:ascii="GHEA Grapalat" w:hAnsi="GHEA Grapalat" w:cs="Cambria Math"/>
          <w:sz w:val="20"/>
          <w:szCs w:val="20"/>
        </w:rPr>
        <w:t>:</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а. в пункте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 xml:space="preserve"> подпункта 5 пункта 4 настоящего Порядка;</w:t>
      </w:r>
    </w:p>
    <w:p w:rsidR="008C0813" w:rsidRPr="005723B2" w:rsidRDefault="008C0813" w:rsidP="008C0813">
      <w:pPr>
        <w:spacing w:line="360" w:lineRule="auto"/>
        <w:jc w:val="both"/>
        <w:rPr>
          <w:rFonts w:ascii="GHEA Grapalat" w:hAnsi="GHEA Grapalat"/>
          <w:sz w:val="20"/>
          <w:szCs w:val="20"/>
          <w:lang w:val="hy-AM"/>
        </w:rPr>
      </w:pPr>
      <w:r w:rsidRPr="005723B2">
        <w:rPr>
          <w:rFonts w:ascii="GHEA Grapalat" w:hAnsi="GHEA Grapalat"/>
          <w:sz w:val="20"/>
          <w:szCs w:val="20"/>
          <w:lang w:val="hy-AM"/>
        </w:rPr>
        <w:t xml:space="preserve">б.в пункте </w:t>
      </w:r>
      <w:r w:rsidRPr="005723B2">
        <w:rPr>
          <w:rFonts w:ascii="GHEA Grapalat" w:eastAsia="GHEA Grapalat" w:hAnsi="GHEA Grapalat" w:cs="GHEA Grapalat"/>
          <w:sz w:val="20"/>
          <w:szCs w:val="20"/>
        </w:rPr>
        <w:t>"</w:t>
      </w:r>
      <w:r w:rsidRPr="005723B2">
        <w:rPr>
          <w:rFonts w:ascii="GHEA Grapalat" w:hAnsi="GHEA Grapalat"/>
          <w:sz w:val="20"/>
          <w:szCs w:val="20"/>
        </w:rPr>
        <w:t>б</w:t>
      </w:r>
      <w:r w:rsidRPr="005723B2">
        <w:rPr>
          <w:rFonts w:ascii="GHEA Grapalat" w:eastAsia="GHEA Grapalat" w:hAnsi="GHEA Grapalat" w:cs="GHEA Grapalat"/>
          <w:sz w:val="20"/>
          <w:szCs w:val="20"/>
        </w:rPr>
        <w:t>"</w:t>
      </w:r>
      <w:r w:rsidRPr="005723B2">
        <w:rPr>
          <w:rFonts w:ascii="GHEA Grapalat" w:hAnsi="GHEA Grapalat"/>
          <w:sz w:val="20"/>
          <w:szCs w:val="20"/>
          <w:lang w:val="hy-AM"/>
        </w:rPr>
        <w:t xml:space="preserve">этого подраздела производится отметка, если лицо имеет право назначать или </w:t>
      </w:r>
      <w:r w:rsidRPr="005723B2">
        <w:rPr>
          <w:rFonts w:ascii="GHEA Grapalat" w:hAnsi="GHEA Grapalat"/>
          <w:sz w:val="20"/>
          <w:szCs w:val="20"/>
        </w:rPr>
        <w:t>отстраня</w:t>
      </w:r>
      <w:r w:rsidRPr="005723B2">
        <w:rPr>
          <w:rFonts w:ascii="GHEA Grapalat" w:hAnsi="GHEA Grapalat"/>
          <w:sz w:val="20"/>
          <w:szCs w:val="20"/>
          <w:lang w:val="hy-AM"/>
        </w:rPr>
        <w:t>ть большинство членов органов управления юридического лица;</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в. В пункте </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г. в пункте </w:t>
      </w:r>
      <w:r w:rsidRPr="005723B2">
        <w:rPr>
          <w:rFonts w:ascii="GHEA Grapalat" w:eastAsia="GHEA Grapalat" w:hAnsi="GHEA Grapalat" w:cs="GHEA Grapalat"/>
          <w:sz w:val="20"/>
          <w:szCs w:val="20"/>
        </w:rPr>
        <w:t>"</w:t>
      </w:r>
      <w:r w:rsidRPr="005723B2">
        <w:rPr>
          <w:rFonts w:ascii="GHEA Grapalat" w:hAnsi="GHEA Grapalat"/>
          <w:sz w:val="20"/>
          <w:szCs w:val="20"/>
        </w:rPr>
        <w:t>г</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по смыслу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w:t>
      </w:r>
      <w:r w:rsidRPr="005723B2">
        <w:rPr>
          <w:rFonts w:ascii="GHEA Grapalat" w:hAnsi="GHEA Grapalat"/>
          <w:sz w:val="20"/>
          <w:szCs w:val="20"/>
        </w:rPr>
        <w:t>-</w:t>
      </w:r>
      <w:r w:rsidRPr="005723B2">
        <w:rPr>
          <w:rFonts w:ascii="GHEA Grapalat" w:eastAsia="GHEA Grapalat" w:hAnsi="GHEA Grapalat" w:cs="GHEA Grapalat"/>
          <w:sz w:val="20"/>
          <w:szCs w:val="20"/>
        </w:rPr>
        <w:t>"</w:t>
      </w:r>
      <w:r w:rsidRPr="005723B2">
        <w:rPr>
          <w:rFonts w:ascii="GHEA Grapalat" w:hAnsi="GHEA Grapalat"/>
          <w:sz w:val="20"/>
          <w:szCs w:val="20"/>
        </w:rPr>
        <w:t>в</w:t>
      </w:r>
      <w:r w:rsidRPr="005723B2">
        <w:rPr>
          <w:rFonts w:ascii="GHEA Grapalat" w:eastAsia="GHEA Grapalat" w:hAnsi="GHEA Grapalat" w:cs="GHEA Grapalat"/>
          <w:sz w:val="20"/>
          <w:szCs w:val="20"/>
        </w:rPr>
        <w:t>"</w:t>
      </w:r>
      <w:r w:rsidRPr="005723B2">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lastRenderedPageBreak/>
        <w:t xml:space="preserve">д. в пункте </w:t>
      </w:r>
      <w:r w:rsidRPr="005723B2">
        <w:rPr>
          <w:rFonts w:ascii="GHEA Grapalat" w:eastAsia="GHEA Grapalat" w:hAnsi="GHEA Grapalat" w:cs="GHEA Grapalat"/>
          <w:sz w:val="20"/>
          <w:szCs w:val="20"/>
        </w:rPr>
        <w:t>"</w:t>
      </w:r>
      <w:r w:rsidRPr="005723B2">
        <w:rPr>
          <w:rFonts w:ascii="GHEA Grapalat" w:hAnsi="GHEA Grapalat"/>
          <w:sz w:val="20"/>
          <w:szCs w:val="20"/>
        </w:rPr>
        <w:t>д</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723B2">
        <w:rPr>
          <w:rFonts w:ascii="GHEA Grapalat" w:eastAsia="GHEA Grapalat" w:hAnsi="GHEA Grapalat" w:cs="GHEA Grapalat"/>
          <w:sz w:val="20"/>
          <w:szCs w:val="20"/>
        </w:rPr>
        <w:t>"</w:t>
      </w:r>
      <w:r w:rsidRPr="005723B2">
        <w:rPr>
          <w:rFonts w:ascii="GHEA Grapalat" w:hAnsi="GHEA Grapalat"/>
          <w:sz w:val="20"/>
          <w:szCs w:val="20"/>
        </w:rPr>
        <w:t>а</w:t>
      </w:r>
      <w:r w:rsidRPr="005723B2">
        <w:rPr>
          <w:rFonts w:ascii="GHEA Grapalat" w:eastAsia="GHEA Grapalat" w:hAnsi="GHEA Grapalat" w:cs="GHEA Grapalat"/>
          <w:sz w:val="20"/>
          <w:szCs w:val="20"/>
        </w:rPr>
        <w:t xml:space="preserve">" </w:t>
      </w:r>
      <w:r w:rsidRPr="005723B2">
        <w:rPr>
          <w:rFonts w:ascii="GHEA Grapalat" w:hAnsi="GHEA Grapalat"/>
          <w:sz w:val="20"/>
          <w:szCs w:val="20"/>
        </w:rPr>
        <w:t xml:space="preserve">- </w:t>
      </w:r>
      <w:r w:rsidRPr="005723B2">
        <w:rPr>
          <w:rFonts w:ascii="GHEA Grapalat" w:eastAsia="GHEA Grapalat" w:hAnsi="GHEA Grapalat" w:cs="GHEA Grapalat"/>
          <w:sz w:val="20"/>
          <w:szCs w:val="20"/>
        </w:rPr>
        <w:t>"</w:t>
      </w:r>
      <w:r w:rsidRPr="005723B2">
        <w:rPr>
          <w:rFonts w:ascii="GHEA Grapalat" w:hAnsi="GHEA Grapalat"/>
          <w:sz w:val="20"/>
          <w:szCs w:val="20"/>
        </w:rPr>
        <w:t>г</w:t>
      </w:r>
      <w:r w:rsidRPr="005723B2">
        <w:rPr>
          <w:rFonts w:ascii="GHEA Grapalat" w:eastAsia="GHEA Grapalat" w:hAnsi="GHEA Grapalat" w:cs="GHEA Grapalat"/>
          <w:sz w:val="20"/>
          <w:szCs w:val="20"/>
        </w:rPr>
        <w:t>"</w:t>
      </w:r>
      <w:r w:rsidRPr="005723B2">
        <w:rPr>
          <w:rFonts w:ascii="GHEA Grapalat" w:hAnsi="GHEA Grapalat"/>
          <w:sz w:val="20"/>
          <w:szCs w:val="20"/>
        </w:rPr>
        <w:t xml:space="preserve"> этого подраздела.</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723B2">
        <w:rPr>
          <w:rFonts w:ascii="GHEA Grapalat" w:hAnsi="GHEA Grapalat"/>
          <w:sz w:val="20"/>
          <w:szCs w:val="20"/>
          <w:lang w:val="hy-AM"/>
        </w:rPr>
        <w:t>Օ</w:t>
      </w:r>
      <w:r w:rsidRPr="005723B2">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C0813" w:rsidRPr="005723B2" w:rsidRDefault="008C0813" w:rsidP="008C0813">
      <w:pPr>
        <w:spacing w:line="360" w:lineRule="auto"/>
        <w:jc w:val="both"/>
        <w:rPr>
          <w:rFonts w:ascii="GHEA Grapalat" w:eastAsia="GHEA Grapalat" w:hAnsi="GHEA Grapalat" w:cs="GHEA Grapalat"/>
          <w:sz w:val="20"/>
          <w:szCs w:val="20"/>
        </w:rPr>
      </w:pPr>
      <w:r w:rsidRPr="005723B2">
        <w:rPr>
          <w:rFonts w:ascii="GHEA Grapalat" w:eastAsia="GHEA Grapalat" w:hAnsi="GHEA Grapalat" w:cs="GHEA Grapalat"/>
          <w:sz w:val="20"/>
          <w:szCs w:val="20"/>
        </w:rPr>
        <w:t xml:space="preserve">8) в подразделе"Контактные данные реального </w:t>
      </w:r>
      <w:r w:rsidRPr="005723B2">
        <w:rPr>
          <w:rFonts w:ascii="GHEA Grapalat" w:hAnsi="GHEA Grapalat"/>
          <w:sz w:val="20"/>
          <w:szCs w:val="20"/>
        </w:rPr>
        <w:t>бенефициара</w:t>
      </w:r>
      <w:r w:rsidRPr="005723B2">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5723B2">
        <w:rPr>
          <w:rFonts w:ascii="GHEA Grapalat" w:hAnsi="GHEA Grapalat"/>
          <w:sz w:val="20"/>
          <w:szCs w:val="20"/>
        </w:rPr>
        <w:t>бенефициара</w:t>
      </w:r>
      <w:r w:rsidRPr="005723B2">
        <w:rPr>
          <w:rFonts w:ascii="GHEA Grapalat" w:eastAsia="GHEA Grapalat" w:hAnsi="GHEA Grapalat" w:cs="GHEA Grapalat"/>
          <w:sz w:val="20"/>
          <w:szCs w:val="20"/>
        </w:rPr>
        <w:t>.</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 xml:space="preserve">5. Раздел 5 декларации (Промежуточные юридические лица) заполняется, </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723B2">
        <w:rPr>
          <w:rFonts w:ascii="Cambria Math" w:eastAsia="MS Mincho" w:hAnsi="Cambria Math" w:cs="Cambria Math"/>
          <w:sz w:val="20"/>
          <w:szCs w:val="20"/>
        </w:rPr>
        <w:t>․</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1) в подразделе</w:t>
      </w:r>
      <w:r w:rsidRPr="005723B2">
        <w:rPr>
          <w:rFonts w:ascii="GHEA Grapalat" w:eastAsia="GHEA Grapalat" w:hAnsi="GHEA Grapalat" w:cs="GHEA Grapalat"/>
          <w:sz w:val="20"/>
          <w:szCs w:val="20"/>
        </w:rPr>
        <w:t>"</w:t>
      </w:r>
      <w:r w:rsidRPr="005723B2">
        <w:rPr>
          <w:rFonts w:ascii="GHEA Grapalat" w:hAnsi="GHEA Grapalat"/>
          <w:sz w:val="20"/>
          <w:szCs w:val="20"/>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3) Подраздел</w:t>
      </w:r>
      <w:r w:rsidRPr="005723B2">
        <w:rPr>
          <w:rFonts w:ascii="GHEA Grapalat" w:eastAsia="GHEA Grapalat" w:hAnsi="GHEA Grapalat" w:cs="GHEA Grapalat"/>
          <w:sz w:val="20"/>
          <w:szCs w:val="20"/>
        </w:rPr>
        <w:t>"</w:t>
      </w:r>
      <w:r w:rsidRPr="005723B2">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C0813" w:rsidRPr="005723B2" w:rsidRDefault="008C0813" w:rsidP="008C0813">
      <w:pPr>
        <w:spacing w:line="360" w:lineRule="auto"/>
        <w:jc w:val="both"/>
        <w:rPr>
          <w:rFonts w:ascii="GHEA Grapalat" w:hAnsi="GHEA Grapalat"/>
          <w:sz w:val="20"/>
          <w:szCs w:val="20"/>
        </w:rPr>
      </w:pPr>
      <w:r w:rsidRPr="005723B2">
        <w:rPr>
          <w:rFonts w:ascii="GHEA Grapalat" w:hAnsi="GHEA Grapalat"/>
          <w:sz w:val="20"/>
          <w:szCs w:val="20"/>
        </w:rPr>
        <w:t>7. Декларация заполняется и подписывается лицом, подающим заявку.</w:t>
      </w:r>
    </w:p>
    <w:p w:rsidR="008C0813" w:rsidRPr="005723B2" w:rsidRDefault="008C0813" w:rsidP="008C0813">
      <w:pPr>
        <w:contextualSpacing/>
        <w:jc w:val="both"/>
        <w:rPr>
          <w:rFonts w:ascii="GHEA Grapalat" w:hAnsi="GHEA Grapalat"/>
          <w:sz w:val="20"/>
          <w:szCs w:val="20"/>
        </w:rPr>
      </w:pPr>
    </w:p>
    <w:p w:rsidR="008C0813" w:rsidRPr="005723B2" w:rsidRDefault="008C0813" w:rsidP="008C0813">
      <w:pPr>
        <w:contextualSpacing/>
        <w:jc w:val="both"/>
        <w:rPr>
          <w:rFonts w:ascii="GHEA Grapalat" w:hAnsi="GHEA Grapalat"/>
          <w:sz w:val="20"/>
          <w:szCs w:val="20"/>
        </w:rPr>
      </w:pPr>
    </w:p>
    <w:p w:rsidR="008C0813" w:rsidRPr="005723B2" w:rsidRDefault="008C0813" w:rsidP="008C0813">
      <w:pPr>
        <w:contextualSpacing/>
        <w:jc w:val="both"/>
        <w:rPr>
          <w:rFonts w:ascii="GHEA Grapalat" w:hAnsi="GHEA Grapalat"/>
          <w:i/>
          <w:sz w:val="20"/>
          <w:szCs w:val="20"/>
        </w:rPr>
      </w:pPr>
      <w:r w:rsidRPr="005723B2">
        <w:rPr>
          <w:rFonts w:ascii="GHEA Grapalat" w:hAnsi="GHEA Grapalat"/>
          <w:sz w:val="20"/>
          <w:szCs w:val="20"/>
        </w:rPr>
        <w:t xml:space="preserve">* </w:t>
      </w:r>
      <w:r w:rsidRPr="005723B2">
        <w:rPr>
          <w:rFonts w:ascii="GHEA Grapalat" w:hAnsi="GHEA Grapalat"/>
          <w:i/>
          <w:sz w:val="20"/>
          <w:szCs w:val="20"/>
        </w:rPr>
        <w:t>заполняется секретарем комиссии до публикации приглашения в бюллетене:</w:t>
      </w:r>
    </w:p>
    <w:p w:rsidR="008C0813" w:rsidRPr="005723B2" w:rsidRDefault="008C0813" w:rsidP="008C0813">
      <w:pPr>
        <w:contextualSpacing/>
        <w:jc w:val="both"/>
        <w:rPr>
          <w:rFonts w:ascii="GHEA Grapalat" w:hAnsi="GHEA Grapalat"/>
          <w:i/>
          <w:sz w:val="20"/>
          <w:szCs w:val="20"/>
        </w:rPr>
      </w:pPr>
      <w:r w:rsidRPr="005723B2">
        <w:rPr>
          <w:rFonts w:ascii="GHEA Grapalat" w:hAnsi="GHEA Grapalat"/>
          <w:i/>
          <w:sz w:val="20"/>
          <w:szCs w:val="20"/>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8C0813" w:rsidRPr="008C0813" w:rsidRDefault="008C0813"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721185" w:rsidP="00721185">
      <w:pPr>
        <w:widowControl w:val="0"/>
        <w:spacing w:after="160"/>
        <w:ind w:left="567" w:right="-2"/>
        <w:jc w:val="right"/>
        <w:rPr>
          <w:rFonts w:ascii="GHEA Grapalat" w:hAnsi="GHEA Grapalat"/>
          <w:b/>
        </w:rPr>
      </w:pPr>
      <w:r w:rsidRPr="00BF4E90">
        <w:rPr>
          <w:rFonts w:ascii="GHEA Grapalat" w:hAnsi="GHEA Grapalat"/>
          <w:b/>
        </w:rPr>
        <w:t xml:space="preserve">к Приглашению </w:t>
      </w:r>
      <w:r w:rsidRPr="006C60B6">
        <w:rPr>
          <w:rFonts w:ascii="GHEA Grapalat" w:hAnsi="GHEA Grapalat"/>
          <w:b/>
        </w:rPr>
        <w:t xml:space="preserve">на </w:t>
      </w:r>
      <w:r w:rsidRPr="006C60B6">
        <w:rPr>
          <w:rFonts w:ascii="GHEA Grapalat" w:hAnsi="GHEA Grapalat"/>
          <w:b/>
          <w:spacing w:val="-6"/>
        </w:rPr>
        <w:t>запрос котировок</w:t>
      </w:r>
      <w:r w:rsidRPr="006C60B6">
        <w:rPr>
          <w:rFonts w:ascii="GHEA Grapalat" w:hAnsi="GHEA Grapalat" w:cs="Arial"/>
          <w:b/>
        </w:rPr>
        <w:br/>
      </w:r>
      <w:r w:rsidRPr="006C60B6">
        <w:rPr>
          <w:rFonts w:ascii="GHEA Grapalat" w:hAnsi="GHEA Grapalat"/>
          <w:b/>
        </w:rPr>
        <w:t xml:space="preserve">под кодом </w:t>
      </w:r>
      <w:r w:rsidR="00E2310E">
        <w:rPr>
          <w:rFonts w:ascii="Sylfaen" w:hAnsi="Sylfaen"/>
          <w:i/>
        </w:rPr>
        <w:t>PВM-GHAPDzB-25/01</w:t>
      </w:r>
    </w:p>
    <w:p w:rsidR="00721185" w:rsidRPr="00C90021" w:rsidRDefault="00721185" w:rsidP="00D043C1">
      <w:pPr>
        <w:pStyle w:val="3"/>
        <w:keepNext w:val="0"/>
        <w:widowControl w:val="0"/>
        <w:spacing w:after="160" w:line="240" w:lineRule="auto"/>
        <w:ind w:left="567" w:right="565"/>
        <w:rPr>
          <w:rFonts w:ascii="GHEA Grapalat" w:hAnsi="GHEA Grapalat"/>
          <w:b/>
          <w:i w:val="0"/>
          <w:sz w:val="24"/>
          <w:szCs w:val="24"/>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E06D46" w:rsidRPr="009805DC">
        <w:rPr>
          <w:rFonts w:ascii="GHEA Grapalat" w:hAnsi="GHEA Grapalat"/>
          <w:spacing w:val="-6"/>
        </w:rPr>
        <w:t>запрос</w:t>
      </w:r>
      <w:r w:rsidR="00E06D46" w:rsidRPr="00B16A36">
        <w:rPr>
          <w:rFonts w:ascii="GHEA Grapalat" w:hAnsi="GHEA Grapalat"/>
          <w:spacing w:val="-6"/>
        </w:rPr>
        <w:t>а</w:t>
      </w:r>
      <w:r w:rsidR="00E06D46" w:rsidRPr="009805DC">
        <w:rPr>
          <w:rFonts w:ascii="GHEA Grapalat" w:hAnsi="GHEA Grapalat"/>
          <w:spacing w:val="-6"/>
        </w:rPr>
        <w:t xml:space="preserve"> котировок</w:t>
      </w:r>
      <w:r w:rsidRPr="009044F1">
        <w:rPr>
          <w:rFonts w:ascii="GHEA Grapalat" w:hAnsi="GHEA Grapalat"/>
        </w:rPr>
        <w:t xml:space="preserve">под кодом </w:t>
      </w:r>
      <w:r w:rsidR="00721185" w:rsidRPr="00BD63BE">
        <w:rPr>
          <w:rFonts w:ascii="GHEA Grapalat" w:hAnsi="GHEA Grapalat"/>
          <w:spacing w:val="-6"/>
        </w:rPr>
        <w:t>запрос</w:t>
      </w:r>
      <w:r w:rsidR="00721185" w:rsidRPr="00B16A36">
        <w:rPr>
          <w:rFonts w:ascii="GHEA Grapalat" w:hAnsi="GHEA Grapalat"/>
          <w:spacing w:val="-6"/>
        </w:rPr>
        <w:t xml:space="preserve">а </w:t>
      </w:r>
      <w:r w:rsidR="00721185" w:rsidRPr="00BD63BE">
        <w:rPr>
          <w:rFonts w:ascii="GHEA Grapalat" w:hAnsi="GHEA Grapalat"/>
          <w:spacing w:val="-6"/>
        </w:rPr>
        <w:t xml:space="preserve"> котировок  </w:t>
      </w:r>
      <w:r w:rsidR="00721185" w:rsidRPr="00BD63BE">
        <w:rPr>
          <w:rFonts w:ascii="GHEA Grapalat" w:hAnsi="GHEA Grapalat"/>
        </w:rPr>
        <w:t xml:space="preserve">под кодом </w:t>
      </w:r>
      <w:r w:rsidR="00E2310E">
        <w:rPr>
          <w:rFonts w:ascii="Sylfaen" w:hAnsi="Sylfaen"/>
          <w:i/>
        </w:rPr>
        <w:t>PВM-GHAPDzB-25/01</w:t>
      </w:r>
      <w:r w:rsidRPr="009044F1">
        <w:rPr>
          <w:rFonts w:ascii="GHEA Grapalat" w:hAnsi="GHEA Grapalat"/>
        </w:rPr>
        <w:t xml:space="preserve">ниже по лотам представляетполное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2610"/>
        <w:gridCol w:w="2552"/>
        <w:gridCol w:w="3082"/>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B349B4" w:rsidRPr="00206AF8" w:rsidTr="00B349B4">
        <w:trPr>
          <w:trHeight w:val="696"/>
        </w:trPr>
        <w:tc>
          <w:tcPr>
            <w:tcW w:w="1042" w:type="dxa"/>
            <w:vMerge/>
            <w:vAlign w:val="center"/>
          </w:tcPr>
          <w:p w:rsidR="00B349B4" w:rsidRPr="00206AF8" w:rsidRDefault="00B349B4" w:rsidP="00FF3F2A">
            <w:pPr>
              <w:widowControl w:val="0"/>
              <w:jc w:val="center"/>
              <w:rPr>
                <w:rFonts w:ascii="GHEA Grapalat" w:hAnsi="GHEA Grapalat"/>
                <w:b/>
                <w:bCs/>
                <w:sz w:val="20"/>
                <w:szCs w:val="20"/>
              </w:rPr>
            </w:pPr>
          </w:p>
        </w:tc>
        <w:tc>
          <w:tcPr>
            <w:tcW w:w="2610" w:type="dxa"/>
            <w:vAlign w:val="center"/>
          </w:tcPr>
          <w:p w:rsidR="00B349B4" w:rsidRDefault="00B349B4" w:rsidP="00FF3F2A">
            <w:pPr>
              <w:widowControl w:val="0"/>
              <w:jc w:val="center"/>
              <w:rPr>
                <w:rFonts w:ascii="GHEA Grapalat" w:hAnsi="GHEA Grapalat"/>
                <w:b/>
                <w:sz w:val="20"/>
                <w:szCs w:val="20"/>
              </w:rPr>
            </w:pPr>
            <w:r>
              <w:rPr>
                <w:rFonts w:ascii="GHEA Grapalat" w:hAnsi="GHEA Grapalat"/>
                <w:b/>
                <w:sz w:val="20"/>
                <w:szCs w:val="20"/>
              </w:rPr>
              <w:t>фирменное</w:t>
            </w:r>
          </w:p>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2552" w:type="dxa"/>
            <w:vAlign w:val="center"/>
          </w:tcPr>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3082" w:type="dxa"/>
            <w:vAlign w:val="center"/>
          </w:tcPr>
          <w:p w:rsidR="00B349B4" w:rsidRPr="00206AF8" w:rsidRDefault="00B349B4"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B349B4" w:rsidRPr="00206AF8" w:rsidTr="00B349B4">
        <w:tc>
          <w:tcPr>
            <w:tcW w:w="1042" w:type="dxa"/>
          </w:tcPr>
          <w:p w:rsidR="00B349B4" w:rsidRPr="00206AF8" w:rsidRDefault="00B349B4" w:rsidP="00FF3F2A">
            <w:pPr>
              <w:pStyle w:val="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3"/>
              <w:keepNext w:val="0"/>
              <w:widowControl w:val="0"/>
              <w:spacing w:line="240" w:lineRule="auto"/>
              <w:jc w:val="left"/>
              <w:rPr>
                <w:rFonts w:ascii="GHEA Grapalat" w:hAnsi="GHEA Grapalat"/>
                <w:b/>
              </w:rPr>
            </w:pPr>
          </w:p>
        </w:tc>
      </w:tr>
      <w:tr w:rsidR="00B349B4" w:rsidRPr="00206AF8" w:rsidTr="00B349B4">
        <w:tc>
          <w:tcPr>
            <w:tcW w:w="1042" w:type="dxa"/>
          </w:tcPr>
          <w:p w:rsidR="00B349B4" w:rsidRPr="00206AF8" w:rsidRDefault="00B349B4" w:rsidP="00FF3F2A">
            <w:pPr>
              <w:pStyle w:val="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3"/>
              <w:keepNext w:val="0"/>
              <w:widowControl w:val="0"/>
              <w:spacing w:line="240" w:lineRule="auto"/>
              <w:jc w:val="left"/>
              <w:rPr>
                <w:rFonts w:ascii="GHEA Grapalat" w:hAnsi="GHEA Grapalat"/>
                <w:b/>
              </w:rPr>
            </w:pPr>
          </w:p>
        </w:tc>
      </w:tr>
      <w:tr w:rsidR="00B349B4" w:rsidRPr="00206AF8" w:rsidTr="00B349B4">
        <w:tc>
          <w:tcPr>
            <w:tcW w:w="1042" w:type="dxa"/>
          </w:tcPr>
          <w:p w:rsidR="00B349B4" w:rsidRPr="00206AF8" w:rsidRDefault="00B349B4" w:rsidP="00FF3F2A">
            <w:pPr>
              <w:pStyle w:val="3"/>
              <w:keepNext w:val="0"/>
              <w:widowControl w:val="0"/>
              <w:spacing w:line="240" w:lineRule="auto"/>
              <w:jc w:val="left"/>
              <w:rPr>
                <w:rFonts w:ascii="GHEA Grapalat" w:hAnsi="GHEA Grapalat"/>
                <w:b/>
              </w:rPr>
            </w:pPr>
          </w:p>
        </w:tc>
        <w:tc>
          <w:tcPr>
            <w:tcW w:w="2610" w:type="dxa"/>
          </w:tcPr>
          <w:p w:rsidR="00B349B4" w:rsidRPr="00206AF8" w:rsidRDefault="00B349B4" w:rsidP="00FF3F2A">
            <w:pPr>
              <w:pStyle w:val="3"/>
              <w:keepNext w:val="0"/>
              <w:widowControl w:val="0"/>
              <w:spacing w:line="240" w:lineRule="auto"/>
              <w:jc w:val="left"/>
              <w:rPr>
                <w:rFonts w:ascii="GHEA Grapalat" w:hAnsi="GHEA Grapalat"/>
                <w:b/>
              </w:rPr>
            </w:pPr>
          </w:p>
        </w:tc>
        <w:tc>
          <w:tcPr>
            <w:tcW w:w="2552" w:type="dxa"/>
          </w:tcPr>
          <w:p w:rsidR="00B349B4" w:rsidRPr="00206AF8" w:rsidRDefault="00B349B4" w:rsidP="00FF3F2A">
            <w:pPr>
              <w:pStyle w:val="3"/>
              <w:keepNext w:val="0"/>
              <w:widowControl w:val="0"/>
              <w:spacing w:line="240" w:lineRule="auto"/>
              <w:jc w:val="left"/>
              <w:rPr>
                <w:rFonts w:ascii="GHEA Grapalat" w:hAnsi="GHEA Grapalat"/>
                <w:b/>
              </w:rPr>
            </w:pPr>
          </w:p>
        </w:tc>
        <w:tc>
          <w:tcPr>
            <w:tcW w:w="3082" w:type="dxa"/>
          </w:tcPr>
          <w:p w:rsidR="00B349B4" w:rsidRPr="00206AF8" w:rsidRDefault="00B349B4"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392A56" w:rsidP="00392A56">
      <w:pPr>
        <w:widowControl w:val="0"/>
        <w:spacing w:after="120"/>
        <w:ind w:firstLine="567"/>
        <w:jc w:val="right"/>
        <w:rPr>
          <w:rFonts w:ascii="GHEA Grapalat" w:hAnsi="GHEA Grapalat"/>
        </w:rPr>
      </w:pPr>
      <w:r w:rsidRPr="00BF4E90">
        <w:rPr>
          <w:rFonts w:ascii="GHEA Grapalat" w:hAnsi="GHEA Grapalat"/>
          <w:b/>
        </w:rPr>
        <w:t xml:space="preserve">к Приглашению </w:t>
      </w:r>
      <w:r w:rsidRPr="006C60B6">
        <w:rPr>
          <w:rFonts w:ascii="GHEA Grapalat" w:hAnsi="GHEA Grapalat"/>
          <w:b/>
        </w:rPr>
        <w:t xml:space="preserve">на </w:t>
      </w:r>
      <w:r w:rsidRPr="006C60B6">
        <w:rPr>
          <w:rFonts w:ascii="GHEA Grapalat" w:hAnsi="GHEA Grapalat"/>
          <w:b/>
          <w:spacing w:val="-6"/>
        </w:rPr>
        <w:t>запрос котировок</w:t>
      </w:r>
      <w:r w:rsidRPr="006C60B6">
        <w:rPr>
          <w:rFonts w:ascii="GHEA Grapalat" w:hAnsi="GHEA Grapalat" w:cs="Arial"/>
          <w:b/>
        </w:rPr>
        <w:br/>
      </w:r>
      <w:r w:rsidRPr="006C60B6">
        <w:rPr>
          <w:rFonts w:ascii="GHEA Grapalat" w:hAnsi="GHEA Grapalat"/>
          <w:b/>
        </w:rPr>
        <w:t xml:space="preserve">под кодом </w:t>
      </w:r>
      <w:r w:rsidR="00E2310E">
        <w:rPr>
          <w:rFonts w:ascii="Sylfaen" w:hAnsi="Sylfaen"/>
          <w:i/>
        </w:rPr>
        <w:t>PВM-GHAPDzB-25/01</w:t>
      </w:r>
    </w:p>
    <w:p w:rsidR="00392A56" w:rsidRPr="00C90021" w:rsidRDefault="00392A56" w:rsidP="00B46D58">
      <w:pPr>
        <w:widowControl w:val="0"/>
        <w:spacing w:after="120"/>
        <w:ind w:left="-66"/>
        <w:jc w:val="center"/>
        <w:rPr>
          <w:rFonts w:ascii="GHEA Grapalat" w:hAnsi="GHEA Grapalat"/>
          <w:b/>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21185" w:rsidRPr="00BD63BE">
        <w:rPr>
          <w:rFonts w:ascii="GHEA Grapalat" w:hAnsi="GHEA Grapalat"/>
          <w:spacing w:val="-6"/>
        </w:rPr>
        <w:t xml:space="preserve">запрос котировок  </w:t>
      </w:r>
      <w:r w:rsidR="00721185" w:rsidRPr="00BD63BE">
        <w:rPr>
          <w:rFonts w:ascii="GHEA Grapalat" w:hAnsi="GHEA Grapalat"/>
        </w:rPr>
        <w:t xml:space="preserve">под кодом </w:t>
      </w:r>
      <w:r w:rsidR="00E2310E">
        <w:rPr>
          <w:rFonts w:ascii="Sylfaen" w:hAnsi="Sylfaen"/>
          <w:i/>
        </w:rPr>
        <w:t>PВM-GHAPDzB-25/01</w:t>
      </w:r>
      <w:r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92A56" w:rsidRPr="006C60B6" w:rsidRDefault="00392A56" w:rsidP="00392A56">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E2310E">
        <w:rPr>
          <w:rFonts w:ascii="Sylfaen" w:hAnsi="Sylfaen"/>
          <w:i/>
        </w:rPr>
        <w:t>PВM-GHAPDzB-25/01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92A56">
      <w:pPr>
        <w:widowControl w:val="0"/>
        <w:tabs>
          <w:tab w:val="left" w:pos="567"/>
        </w:tabs>
        <w:ind w:firstLine="567"/>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753B3" w:rsidRPr="008753B3">
        <w:rPr>
          <w:rFonts w:ascii="GHEA Grapalat" w:hAnsi="GHEA Grapalat"/>
          <w:spacing w:val="-6"/>
          <w:sz w:val="22"/>
          <w:szCs w:val="22"/>
        </w:rPr>
        <w:t xml:space="preserve">    </w:t>
      </w:r>
      <w:r w:rsidR="00F57772" w:rsidRPr="008E6B11">
        <w:rPr>
          <w:rFonts w:ascii="GHEA Grapalat" w:hAnsi="GHEA Grapalat"/>
          <w:sz w:val="22"/>
          <w:szCs w:val="22"/>
          <w:lang w:val="af-ZA"/>
        </w:rPr>
        <w:t xml:space="preserve">Детский сад </w:t>
      </w:r>
      <w:r w:rsidR="00F57772" w:rsidRPr="008E6B11">
        <w:rPr>
          <w:rFonts w:ascii="GHEA Grapalat" w:hAnsi="GHEA Grapalat"/>
          <w:sz w:val="22"/>
          <w:szCs w:val="22"/>
        </w:rPr>
        <w:t>&lt;&lt;Зартонк&gt;&gt; села Покр Веди</w:t>
      </w:r>
      <w:r w:rsidR="00F57772" w:rsidRPr="00332979">
        <w:rPr>
          <w:rFonts w:ascii="GHEA Grapalat" w:hAnsi="GHEA Grapalat"/>
          <w:sz w:val="36"/>
          <w:szCs w:val="36"/>
        </w:rPr>
        <w:t xml:space="preserve"> </w:t>
      </w:r>
      <w:r w:rsidR="008753B3" w:rsidRPr="00DC136B">
        <w:rPr>
          <w:rFonts w:ascii="GHEA Grapalat" w:hAnsi="GHEA Grapalat"/>
          <w:spacing w:val="-6"/>
        </w:rPr>
        <w:t>под</w:t>
      </w:r>
      <w:r w:rsidR="008753B3" w:rsidRPr="008753B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8C3B96">
        <w:rPr>
          <w:rFonts w:ascii="GHEA Grapalat" w:hAnsi="GHEA Grapalat"/>
          <w:spacing w:val="-6"/>
          <w:sz w:val="22"/>
          <w:szCs w:val="22"/>
        </w:rPr>
        <w:t>процедуре закупо</w:t>
      </w:r>
      <w:r w:rsidRPr="00B138F3">
        <w:rPr>
          <w:rFonts w:ascii="GHEA Grapalat" w:hAnsi="GHEA Grapalat"/>
          <w:sz w:val="22"/>
          <w:szCs w:val="22"/>
        </w:rPr>
        <w:t xml:space="preserve">к под кодом </w:t>
      </w:r>
      <w:r w:rsidR="00E2310E">
        <w:rPr>
          <w:rFonts w:ascii="Sylfaen" w:hAnsi="Sylfaen"/>
          <w:i/>
        </w:rPr>
        <w:t>PВM-GHAPDzB-25/01</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53B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8753B3" w:rsidRDefault="008753B3" w:rsidP="002F131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8753B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53B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2F131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8753B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2F131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8753B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2F131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6C4ADA" w:rsidRDefault="008753B3" w:rsidP="008753B3">
            <w:pPr>
              <w:widowControl w:val="0"/>
              <w:tabs>
                <w:tab w:val="left" w:pos="855"/>
              </w:tabs>
              <w:spacing w:after="160"/>
              <w:ind w:left="360"/>
              <w:rPr>
                <w:rFonts w:ascii="GHEA Grapalat" w:hAnsi="GHEA Grapalat"/>
              </w:rPr>
            </w:pPr>
            <w:r w:rsidRPr="006C4ADA">
              <w:rPr>
                <w:rFonts w:ascii="GHEA Grapalat" w:hAnsi="GHEA Grapalat"/>
              </w:rPr>
              <w:t>14.</w:t>
            </w:r>
            <w:r w:rsidRPr="006C4ADA">
              <w:rPr>
                <w:rFonts w:ascii="GHEA Grapalat" w:hAnsi="GHEA Grapalat"/>
              </w:rPr>
              <w:tab/>
              <w:t>Сумма (цифрами и прописью):</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6C4ADA" w:rsidRDefault="008753B3" w:rsidP="008753B3">
            <w:pPr>
              <w:widowControl w:val="0"/>
              <w:tabs>
                <w:tab w:val="left" w:pos="855"/>
              </w:tabs>
              <w:spacing w:after="160"/>
              <w:ind w:left="360"/>
              <w:rPr>
                <w:rFonts w:ascii="GHEA Grapalat" w:hAnsi="GHEA Grapalat"/>
              </w:rPr>
            </w:pPr>
            <w:r w:rsidRPr="006C4ADA">
              <w:rPr>
                <w:rFonts w:ascii="GHEA Grapalat" w:hAnsi="GHEA Grapalat"/>
              </w:rPr>
              <w:t>15.</w:t>
            </w:r>
            <w:r w:rsidRPr="006C4AD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753B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753B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753B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753B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8753B3" w:rsidRPr="00B138F3" w:rsidRDefault="008753B3" w:rsidP="008753B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753B3" w:rsidRPr="00B138F3" w:rsidRDefault="008753B3" w:rsidP="008753B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753B3" w:rsidRPr="00B138F3" w:rsidRDefault="008753B3" w:rsidP="008753B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jc w:val="right"/>
              <w:rPr>
                <w:rFonts w:ascii="GHEA Grapalat" w:hAnsi="GHEA Grapalat" w:cs="Tahoma"/>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753B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8753B3" w:rsidRPr="00B138F3" w:rsidRDefault="008753B3" w:rsidP="008753B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8753B3" w:rsidRPr="00B138F3" w:rsidRDefault="008753B3" w:rsidP="008753B3">
            <w:pPr>
              <w:widowControl w:val="0"/>
              <w:spacing w:after="160"/>
              <w:rPr>
                <w:rFonts w:ascii="GHEA Grapalat" w:hAnsi="GHEA Grapalat"/>
              </w:rPr>
            </w:pPr>
          </w:p>
          <w:p w:rsidR="008753B3" w:rsidRPr="00B138F3" w:rsidRDefault="008753B3" w:rsidP="008753B3">
            <w:pPr>
              <w:widowControl w:val="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753B3" w:rsidRPr="00B138F3" w:rsidRDefault="008753B3" w:rsidP="008753B3">
            <w:pPr>
              <w:widowControl w:val="0"/>
              <w:spacing w:after="160"/>
              <w:rPr>
                <w:rFonts w:ascii="GHEA Grapalat" w:hAnsi="GHEA Grapalat" w:cs="Tahoma"/>
              </w:rPr>
            </w:pPr>
          </w:p>
          <w:p w:rsidR="008753B3" w:rsidRPr="00B138F3" w:rsidRDefault="008753B3" w:rsidP="008753B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753B3" w:rsidRPr="00B138F3" w:rsidRDefault="008753B3" w:rsidP="008753B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753B3" w:rsidRPr="00B138F3" w:rsidRDefault="008753B3" w:rsidP="008753B3">
            <w:pPr>
              <w:widowControl w:val="0"/>
              <w:spacing w:after="160"/>
              <w:rPr>
                <w:rFonts w:ascii="GHEA Grapalat" w:hAnsi="GHEA Grapalat" w:cs="Tahoma"/>
              </w:rPr>
            </w:pPr>
          </w:p>
          <w:p w:rsidR="008753B3" w:rsidRPr="00B138F3" w:rsidRDefault="008753B3" w:rsidP="008753B3">
            <w:pPr>
              <w:widowControl w:val="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753B3" w:rsidRPr="00B138F3" w:rsidRDefault="008753B3" w:rsidP="008753B3">
            <w:pPr>
              <w:widowControl w:val="0"/>
              <w:spacing w:after="160"/>
              <w:rPr>
                <w:rFonts w:ascii="GHEA Grapalat" w:hAnsi="GHEA Grapalat" w:cs="Arial"/>
              </w:rPr>
            </w:pPr>
          </w:p>
        </w:tc>
      </w:tr>
      <w:tr w:rsidR="008753B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8753B3" w:rsidRPr="00B138F3" w:rsidRDefault="008753B3" w:rsidP="008753B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753B3" w:rsidRPr="00B138F3" w:rsidRDefault="008753B3" w:rsidP="008753B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753B3" w:rsidRPr="00B138F3" w:rsidRDefault="008753B3" w:rsidP="008753B3">
            <w:pPr>
              <w:widowControl w:val="0"/>
              <w:spacing w:after="160"/>
              <w:rPr>
                <w:rFonts w:ascii="GHEA Grapalat" w:hAnsi="GHEA Grapalat"/>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FB1D3F" w:rsidRPr="00E47B41" w:rsidRDefault="00FB1D3F"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B73300" w:rsidRPr="00E47B41" w:rsidRDefault="00B73300" w:rsidP="000A214C">
      <w:pPr>
        <w:widowControl w:val="0"/>
        <w:spacing w:after="160"/>
        <w:jc w:val="right"/>
        <w:rPr>
          <w:rFonts w:ascii="GHEA Grapalat" w:hAnsi="GHEA Grapalat"/>
          <w:i/>
        </w:rPr>
      </w:pPr>
    </w:p>
    <w:p w:rsidR="00FB1D3F" w:rsidRDefault="00FB1D3F"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392A56" w:rsidRPr="006C60B6" w:rsidRDefault="00392A56" w:rsidP="00392A56">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E2310E">
        <w:rPr>
          <w:rFonts w:ascii="Sylfaen" w:hAnsi="Sylfaen"/>
          <w:i/>
        </w:rPr>
        <w:t>PВM-GHAPDzB-25/01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C90021" w:rsidRDefault="000A214C" w:rsidP="005411A2">
      <w:pPr>
        <w:widowControl w:val="0"/>
        <w:tabs>
          <w:tab w:val="left" w:pos="567"/>
        </w:tabs>
        <w:ind w:firstLine="567"/>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организованной</w:t>
      </w:r>
      <w:r w:rsidR="008753B3" w:rsidRPr="008753B3">
        <w:rPr>
          <w:rFonts w:ascii="GHEA Grapalat" w:hAnsi="GHEA Grapalat"/>
          <w:spacing w:val="-6"/>
        </w:rPr>
        <w:t xml:space="preserve"> </w:t>
      </w:r>
      <w:r w:rsidR="00F57772" w:rsidRPr="008E6B11">
        <w:rPr>
          <w:rFonts w:ascii="GHEA Grapalat" w:hAnsi="GHEA Grapalat"/>
          <w:sz w:val="22"/>
          <w:szCs w:val="22"/>
          <w:lang w:val="af-ZA"/>
        </w:rPr>
        <w:t xml:space="preserve">Детский сад </w:t>
      </w:r>
      <w:r w:rsidR="00F57772" w:rsidRPr="008E6B11">
        <w:rPr>
          <w:rFonts w:ascii="GHEA Grapalat" w:hAnsi="GHEA Grapalat"/>
          <w:sz w:val="22"/>
          <w:szCs w:val="22"/>
        </w:rPr>
        <w:t>&lt;&lt;Зартонк&gt;&gt; села Покр Веди</w:t>
      </w:r>
      <w:r w:rsidR="00F57772" w:rsidRPr="00332979">
        <w:rPr>
          <w:rFonts w:ascii="GHEA Grapalat" w:hAnsi="GHEA Grapalat"/>
          <w:sz w:val="36"/>
          <w:szCs w:val="3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E2310E">
        <w:rPr>
          <w:rFonts w:ascii="Sylfaen" w:hAnsi="Sylfaen"/>
          <w:i/>
        </w:rPr>
        <w:t>PВM-GHAPDzB-25/01</w:t>
      </w:r>
      <w:r w:rsidRPr="00B138F3">
        <w:rPr>
          <w:rFonts w:ascii="GHEA Grapalat" w:hAnsi="GHEA Grapalat"/>
        </w:rPr>
        <w:t>.</w:t>
      </w:r>
    </w:p>
    <w:p w:rsidR="000A214C" w:rsidRPr="00B138F3" w:rsidRDefault="000A214C" w:rsidP="005411A2">
      <w:pPr>
        <w:ind w:firstLine="567"/>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5411A2" w:rsidRDefault="005411A2">
      <w: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53B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8753B3" w:rsidRDefault="008753B3" w:rsidP="002F131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8753B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53B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2F131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8753B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2F131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8753B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2F131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753B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753B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753B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753B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53B3" w:rsidRPr="00B138F3" w:rsidRDefault="008753B3" w:rsidP="008753B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753B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8753B3" w:rsidRPr="00B138F3" w:rsidRDefault="008753B3" w:rsidP="008753B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753B3" w:rsidRPr="00B138F3" w:rsidRDefault="008753B3" w:rsidP="008753B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753B3" w:rsidRPr="00B138F3" w:rsidRDefault="008753B3" w:rsidP="008753B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jc w:val="right"/>
              <w:rPr>
                <w:rFonts w:ascii="GHEA Grapalat" w:hAnsi="GHEA Grapalat" w:cs="Tahoma"/>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/____________________/</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753B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8753B3" w:rsidRPr="00B138F3" w:rsidRDefault="008753B3" w:rsidP="008753B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8753B3" w:rsidRPr="00B138F3" w:rsidRDefault="008753B3" w:rsidP="008753B3">
            <w:pPr>
              <w:widowControl w:val="0"/>
              <w:spacing w:after="160"/>
              <w:rPr>
                <w:rFonts w:ascii="GHEA Grapalat" w:hAnsi="GHEA Grapalat"/>
              </w:rPr>
            </w:pPr>
          </w:p>
          <w:p w:rsidR="008753B3" w:rsidRPr="00B138F3" w:rsidRDefault="008753B3" w:rsidP="008753B3">
            <w:pPr>
              <w:widowControl w:val="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753B3" w:rsidRPr="00B138F3" w:rsidRDefault="008753B3" w:rsidP="008753B3">
            <w:pPr>
              <w:widowControl w:val="0"/>
              <w:spacing w:after="160"/>
              <w:rPr>
                <w:rFonts w:ascii="GHEA Grapalat" w:hAnsi="GHEA Grapalat" w:cs="Tahoma"/>
              </w:rPr>
            </w:pPr>
          </w:p>
          <w:p w:rsidR="008753B3" w:rsidRPr="00B138F3" w:rsidRDefault="008753B3" w:rsidP="008753B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753B3" w:rsidRPr="00B138F3" w:rsidRDefault="008753B3" w:rsidP="008753B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753B3" w:rsidRPr="00B138F3" w:rsidRDefault="008753B3" w:rsidP="008753B3">
            <w:pPr>
              <w:widowControl w:val="0"/>
              <w:spacing w:after="160"/>
              <w:rPr>
                <w:rFonts w:ascii="GHEA Grapalat" w:hAnsi="GHEA Grapalat" w:cs="Tahoma"/>
              </w:rPr>
            </w:pPr>
          </w:p>
          <w:p w:rsidR="008753B3" w:rsidRPr="00B138F3" w:rsidRDefault="008753B3" w:rsidP="008753B3">
            <w:pPr>
              <w:widowControl w:val="0"/>
              <w:jc w:val="right"/>
              <w:rPr>
                <w:rFonts w:ascii="GHEA Grapalat" w:hAnsi="GHEA Grapalat" w:cs="Tahoma"/>
              </w:rPr>
            </w:pPr>
            <w:r w:rsidRPr="00B138F3">
              <w:rPr>
                <w:rFonts w:ascii="GHEA Grapalat" w:hAnsi="GHEA Grapalat"/>
              </w:rPr>
              <w:t>/____________________/</w:t>
            </w:r>
          </w:p>
          <w:p w:rsidR="008753B3" w:rsidRPr="00B138F3" w:rsidRDefault="008753B3" w:rsidP="008753B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753B3" w:rsidRPr="00B138F3" w:rsidRDefault="008753B3" w:rsidP="008753B3">
            <w:pPr>
              <w:widowControl w:val="0"/>
              <w:spacing w:after="160"/>
              <w:rPr>
                <w:rFonts w:ascii="GHEA Grapalat" w:hAnsi="GHEA Grapalat" w:cs="Arial"/>
              </w:rPr>
            </w:pPr>
          </w:p>
        </w:tc>
      </w:tr>
      <w:tr w:rsidR="008753B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8753B3" w:rsidRPr="00B138F3" w:rsidRDefault="008753B3" w:rsidP="008753B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753B3" w:rsidRPr="00B138F3" w:rsidRDefault="008753B3" w:rsidP="008753B3">
            <w:pPr>
              <w:widowControl w:val="0"/>
              <w:spacing w:after="160"/>
              <w:rPr>
                <w:rFonts w:ascii="GHEA Grapalat" w:hAnsi="GHEA Grapalat" w:cs="Sylfaen"/>
              </w:rPr>
            </w:pPr>
          </w:p>
          <w:p w:rsidR="008753B3" w:rsidRPr="00B138F3" w:rsidRDefault="008753B3" w:rsidP="008753B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753B3" w:rsidRPr="00B138F3" w:rsidRDefault="008753B3" w:rsidP="008753B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753B3" w:rsidRPr="00B138F3" w:rsidRDefault="008753B3" w:rsidP="008753B3">
            <w:pPr>
              <w:widowControl w:val="0"/>
              <w:spacing w:after="160"/>
              <w:rPr>
                <w:rFonts w:ascii="GHEA Grapalat" w:hAnsi="GHEA Grapalat"/>
              </w:rPr>
            </w:pPr>
          </w:p>
          <w:p w:rsidR="008753B3" w:rsidRPr="00B138F3" w:rsidRDefault="008753B3" w:rsidP="008753B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both"/>
        <w:rPr>
          <w:rFonts w:ascii="GHEA Grapalat" w:hAnsi="GHEA Grapalat"/>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59390E" w:rsidRPr="006C60B6" w:rsidRDefault="0059390E" w:rsidP="0059390E">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r w:rsidRPr="006C60B6">
        <w:rPr>
          <w:rFonts w:ascii="GHEA Grapalat" w:hAnsi="GHEA Grapalat"/>
          <w:b/>
          <w:sz w:val="24"/>
          <w:szCs w:val="24"/>
        </w:rPr>
        <w:t xml:space="preserve">на </w:t>
      </w:r>
      <w:r w:rsidRPr="006C60B6">
        <w:rPr>
          <w:rFonts w:ascii="GHEA Grapalat" w:hAnsi="GHEA Grapalat"/>
          <w:b/>
          <w:spacing w:val="-6"/>
          <w:sz w:val="24"/>
          <w:szCs w:val="24"/>
        </w:rPr>
        <w:t>запрос котировок</w:t>
      </w:r>
      <w:r w:rsidRPr="006C60B6">
        <w:rPr>
          <w:rFonts w:ascii="GHEA Grapalat" w:hAnsi="GHEA Grapalat" w:cs="Arial"/>
          <w:b/>
          <w:sz w:val="24"/>
          <w:szCs w:val="24"/>
        </w:rPr>
        <w:br/>
      </w:r>
      <w:r w:rsidRPr="006C60B6">
        <w:rPr>
          <w:rFonts w:ascii="GHEA Grapalat" w:hAnsi="GHEA Grapalat"/>
          <w:b/>
          <w:sz w:val="24"/>
          <w:szCs w:val="24"/>
        </w:rPr>
        <w:t xml:space="preserve">под кодом </w:t>
      </w:r>
      <w:r w:rsidR="00E2310E">
        <w:rPr>
          <w:rFonts w:ascii="Sylfaen" w:hAnsi="Sylfaen"/>
          <w:i/>
        </w:rPr>
        <w:t>PВM-GHAPDzB-25/01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W w:w="0" w:type="auto"/>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и__________________, в лице директора_____________________,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Передавать Покупателю товар предусмотренногодоговором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lastRenderedPageBreak/>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9"/>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w:t>
      </w:r>
      <w:r w:rsidR="00DF0BD2" w:rsidRPr="00B138F3">
        <w:rPr>
          <w:rFonts w:ascii="GHEA Grapalat" w:hAnsi="GHEA Grapalat"/>
        </w:rPr>
        <w:lastRenderedPageBreak/>
        <w:t>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w:t>
      </w:r>
      <w:r w:rsidRPr="00B138F3">
        <w:rPr>
          <w:rFonts w:ascii="GHEA Grapalat" w:hAnsi="GHEA Grapalat"/>
        </w:rPr>
        <w:lastRenderedPageBreak/>
        <w:t>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 xml:space="preserve">в течение пятнадцати рабочих дней со дня </w:t>
      </w:r>
      <w:r w:rsidRPr="00B138F3">
        <w:rPr>
          <w:rFonts w:ascii="GHEA Grapalat" w:hAnsi="GHEA Grapalat"/>
        </w:rPr>
        <w:lastRenderedPageBreak/>
        <w:t>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15"/>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160D59" w:rsidRPr="00383F64" w:rsidRDefault="00071D1C" w:rsidP="00160D59">
            <w:pPr>
              <w:widowControl w:val="0"/>
              <w:spacing w:after="160"/>
              <w:jc w:val="center"/>
              <w:rPr>
                <w:rFonts w:ascii="GHEA Grapalat" w:hAnsi="GHEA Grapalat" w:cs="Sylfaen"/>
                <w:b/>
                <w:bCs/>
              </w:rPr>
            </w:pPr>
            <w:r w:rsidRPr="00B138F3">
              <w:rPr>
                <w:rFonts w:ascii="GHEA Grapalat" w:hAnsi="GHEA Grapalat"/>
                <w:b/>
              </w:rPr>
              <w:t>ПОКУПАТЕЛЬ</w:t>
            </w:r>
          </w:p>
          <w:p w:rsidR="00160D59" w:rsidRPr="00F3446E" w:rsidRDefault="00160D59" w:rsidP="00F57772">
            <w:r w:rsidRPr="00383F64">
              <w:t xml:space="preserve">      </w:t>
            </w:r>
          </w:p>
          <w:p w:rsidR="00071D1C" w:rsidRPr="00160D59" w:rsidRDefault="00F83E0A" w:rsidP="00B46D58">
            <w:pPr>
              <w:widowControl w:val="0"/>
              <w:jc w:val="center"/>
              <w:rPr>
                <w:rFonts w:ascii="GHEA Grapalat" w:hAnsi="GHEA Grapalat"/>
              </w:rPr>
            </w:pPr>
            <w:r w:rsidRPr="00160D59">
              <w:rPr>
                <w:rFonts w:ascii="GHEA Grapalat" w:hAnsi="GHEA Grapalat"/>
              </w:rPr>
              <w:t>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3A4475">
          <w:footerReference w:type="default" r:id="rId10"/>
          <w:footnotePr>
            <w:pos w:val="beneathText"/>
          </w:footnotePr>
          <w:pgSz w:w="11906" w:h="16838" w:code="9"/>
          <w:pgMar w:top="567" w:right="567" w:bottom="567" w:left="964"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lang w:val="en-US"/>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6"/>
        <w:t>*</w:t>
      </w:r>
    </w:p>
    <w:p w:rsidR="008C0813" w:rsidRDefault="008C0813" w:rsidP="00B46D58">
      <w:pPr>
        <w:widowControl w:val="0"/>
        <w:spacing w:after="160"/>
        <w:jc w:val="center"/>
        <w:rPr>
          <w:rFonts w:ascii="GHEA Grapalat" w:hAnsi="GHEA Grapalat"/>
          <w:lang w:val="en-US"/>
        </w:rPr>
      </w:pPr>
    </w:p>
    <w:p w:rsidR="008C0813" w:rsidRDefault="008C0813" w:rsidP="00B46D58">
      <w:pPr>
        <w:widowControl w:val="0"/>
        <w:spacing w:after="160"/>
        <w:jc w:val="center"/>
        <w:rPr>
          <w:rFonts w:ascii="GHEA Grapalat" w:hAnsi="GHEA Grapalat"/>
          <w:lang w:val="en-US"/>
        </w:rPr>
      </w:pPr>
    </w:p>
    <w:tbl>
      <w:tblPr>
        <w:tblW w:w="156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1228"/>
        <w:gridCol w:w="5434"/>
        <w:gridCol w:w="672"/>
        <w:gridCol w:w="734"/>
        <w:gridCol w:w="1080"/>
        <w:gridCol w:w="663"/>
        <w:gridCol w:w="1134"/>
        <w:gridCol w:w="658"/>
        <w:gridCol w:w="900"/>
      </w:tblGrid>
      <w:tr w:rsidR="006B3BFB" w:rsidRPr="006B3BFB" w:rsidTr="00116BD0">
        <w:trPr>
          <w:trHeight w:val="153"/>
        </w:trPr>
        <w:tc>
          <w:tcPr>
            <w:tcW w:w="15622" w:type="dxa"/>
            <w:gridSpan w:val="12"/>
            <w:shd w:val="clear" w:color="auto" w:fill="auto"/>
          </w:tcPr>
          <w:p w:rsidR="006B3BFB" w:rsidRPr="006B3BFB" w:rsidRDefault="00614E29" w:rsidP="006B3BFB">
            <w:pPr>
              <w:rPr>
                <w:lang w:val="en-US" w:eastAsia="en-US" w:bidi="ar-SA"/>
              </w:rPr>
            </w:pPr>
            <w:r>
              <w:rPr>
                <w:noProof/>
              </w:rPr>
              <w:pict>
                <v:shapetype id="_x0000_t202" coordsize="21600,21600" o:spt="202" path="m,l,21600r21600,l21600,xe">
                  <v:stroke joinstyle="miter"/>
                  <v:path gradientshapeok="t" o:connecttype="rect"/>
                </v:shapetype>
                <v:shape id="ODT_ATTR_LBL_SHAPE" o:spid="_x0000_s1027"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6B3BFB" w:rsidRDefault="006B3BFB" w:rsidP="006B3BFB">
                        <w:pPr>
                          <w:contextualSpacing/>
                        </w:pPr>
                        <w:r>
                          <w:rPr>
                            <w:noProof/>
                            <w:position w:val="-6"/>
                            <w:lang w:bidi="ar-SA"/>
                          </w:rPr>
                          <w:drawing>
                            <wp:inline distT="0" distB="0" distL="0" distR="0" wp14:anchorId="6345A3D2" wp14:editId="01AA96D8">
                              <wp:extent cx="316230" cy="179705"/>
                              <wp:effectExtent l="0" t="0" r="0" b="0"/>
                              <wp:docPr id="2"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w:r>
          </w:p>
          <w:p w:rsidR="006B3BFB" w:rsidRPr="006B3BFB" w:rsidRDefault="006B3BFB" w:rsidP="006B3BFB">
            <w:pPr>
              <w:jc w:val="center"/>
              <w:rPr>
                <w:rFonts w:ascii="GHEA Grapalat" w:hAnsi="GHEA Grapalat"/>
                <w:sz w:val="18"/>
                <w:lang w:val="en-US" w:eastAsia="en-US" w:bidi="ar-SA"/>
              </w:rPr>
            </w:pPr>
            <w:r w:rsidRPr="006B3BFB">
              <w:rPr>
                <w:rFonts w:ascii="GHEA Grapalat" w:hAnsi="GHEA Grapalat" w:cs="Sylfaen"/>
                <w:sz w:val="18"/>
                <w:lang w:val="en-US" w:eastAsia="en-US" w:bidi="ar-SA"/>
              </w:rPr>
              <w:t>Продукт:</w:t>
            </w:r>
          </w:p>
        </w:tc>
      </w:tr>
      <w:tr w:rsidR="006B3BFB" w:rsidRPr="006B3BFB" w:rsidTr="00116BD0">
        <w:trPr>
          <w:trHeight w:val="233"/>
        </w:trPr>
        <w:tc>
          <w:tcPr>
            <w:tcW w:w="837" w:type="dxa"/>
            <w:vMerge w:val="restart"/>
            <w:shd w:val="clear" w:color="auto" w:fill="auto"/>
          </w:tcPr>
          <w:p w:rsidR="006B3BFB" w:rsidRPr="006B3BFB" w:rsidRDefault="006B3BFB" w:rsidP="006B3BFB">
            <w:pPr>
              <w:jc w:val="center"/>
              <w:rPr>
                <w:rFonts w:ascii="GHEA Grapalat" w:hAnsi="GHEA Grapalat"/>
                <w:sz w:val="18"/>
                <w:lang w:eastAsia="en-US" w:bidi="ar-SA"/>
              </w:rPr>
            </w:pPr>
            <w:r w:rsidRPr="006B3BFB">
              <w:rPr>
                <w:rFonts w:ascii="GHEA Grapalat" w:hAnsi="GHEA Grapalat" w:cs="Sylfaen"/>
                <w:sz w:val="18"/>
                <w:lang w:eastAsia="en-US" w:bidi="ar-SA"/>
              </w:rPr>
              <w:t>по приглашению</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запланировано</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доза</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число</w:t>
            </w:r>
          </w:p>
        </w:tc>
        <w:tc>
          <w:tcPr>
            <w:tcW w:w="1260" w:type="dxa"/>
            <w:vMerge w:val="restart"/>
            <w:shd w:val="clear" w:color="auto" w:fill="auto"/>
          </w:tcPr>
          <w:p w:rsidR="006B3BFB" w:rsidRPr="006B3BFB" w:rsidRDefault="006B3BFB" w:rsidP="006B3BFB">
            <w:pPr>
              <w:jc w:val="center"/>
              <w:rPr>
                <w:rFonts w:ascii="GHEA Grapalat" w:hAnsi="GHEA Grapalat"/>
                <w:sz w:val="18"/>
                <w:lang w:eastAsia="en-US" w:bidi="ar-SA"/>
              </w:rPr>
            </w:pPr>
            <w:r w:rsidRPr="006B3BFB">
              <w:rPr>
                <w:rFonts w:ascii="GHEA Grapalat" w:hAnsi="GHEA Grapalat" w:cs="Sylfaen"/>
                <w:sz w:val="18"/>
                <w:lang w:eastAsia="en-US" w:bidi="ar-SA"/>
              </w:rPr>
              <w:t>шопинг</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с планом</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запланировано</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через</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код</w:t>
            </w:r>
            <w:r w:rsidRPr="006B3BFB">
              <w:rPr>
                <w:rFonts w:ascii="GHEA Grapalat" w:hAnsi="GHEA Grapalat"/>
                <w:sz w:val="18"/>
                <w:lang w:eastAsia="en-US" w:bidi="ar-SA"/>
              </w:rPr>
              <w:t>``</w:t>
            </w:r>
            <w:r w:rsidRPr="006B3BFB">
              <w:rPr>
                <w:rFonts w:ascii="GHEA Grapalat" w:hAnsi="GHEA Grapalat" w:cs="Sylfaen"/>
                <w:sz w:val="18"/>
                <w:lang w:eastAsia="en-US" w:bidi="ar-SA"/>
              </w:rPr>
              <w:t>в соответствии с</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ГМА:</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классификация</w:t>
            </w:r>
            <w:r w:rsidRPr="006B3BFB">
              <w:rPr>
                <w:rFonts w:ascii="GHEA Grapalat" w:hAnsi="GHEA Grapalat"/>
                <w:sz w:val="18"/>
                <w:lang w:eastAsia="en-US" w:bidi="ar-SA"/>
              </w:rPr>
              <w:t>(цена за просмотр)</w:t>
            </w:r>
          </w:p>
        </w:tc>
        <w:tc>
          <w:tcPr>
            <w:tcW w:w="1022" w:type="dxa"/>
            <w:vMerge w:val="restart"/>
            <w:shd w:val="clear" w:color="auto" w:fill="auto"/>
          </w:tcPr>
          <w:p w:rsidR="006B3BFB" w:rsidRPr="006B3BFB" w:rsidRDefault="006B3BFB" w:rsidP="006B3BFB">
            <w:pPr>
              <w:jc w:val="center"/>
              <w:rPr>
                <w:rFonts w:ascii="GHEA Grapalat" w:hAnsi="GHEA Grapalat"/>
                <w:sz w:val="18"/>
                <w:lang w:val="en-US" w:eastAsia="en-US" w:bidi="ar-SA"/>
              </w:rPr>
            </w:pPr>
            <w:r w:rsidRPr="006B3BFB">
              <w:rPr>
                <w:rFonts w:ascii="GHEA Grapalat" w:hAnsi="GHEA Grapalat" w:cs="Sylfaen"/>
                <w:sz w:val="18"/>
                <w:lang w:val="en-US" w:eastAsia="en-US" w:bidi="ar-SA"/>
              </w:rPr>
              <w:t>имя:</w:t>
            </w:r>
          </w:p>
        </w:tc>
        <w:tc>
          <w:tcPr>
            <w:tcW w:w="1228" w:type="dxa"/>
            <w:vMerge w:val="restart"/>
            <w:shd w:val="clear" w:color="auto" w:fill="auto"/>
          </w:tcPr>
          <w:p w:rsidR="006B3BFB" w:rsidRPr="006B3BFB" w:rsidRDefault="006B3BFB" w:rsidP="006B3BFB">
            <w:pPr>
              <w:jc w:val="center"/>
              <w:rPr>
                <w:rFonts w:ascii="GHEA Grapalat" w:hAnsi="GHEA Grapalat"/>
                <w:sz w:val="18"/>
                <w:lang w:eastAsia="en-US" w:bidi="ar-SA"/>
              </w:rPr>
            </w:pPr>
            <w:r w:rsidRPr="006B3BFB">
              <w:rPr>
                <w:rFonts w:ascii="GHEA Grapalat" w:hAnsi="GHEA Grapalat" w:cs="Sylfaen"/>
                <w:sz w:val="18"/>
                <w:lang w:eastAsia="en-US" w:bidi="ar-SA"/>
              </w:rPr>
              <w:t>товар</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знак</w:t>
            </w:r>
            <w:r w:rsidRPr="006B3BFB">
              <w:rPr>
                <w:rFonts w:ascii="GHEA Grapalat" w:hAnsi="GHEA Grapalat"/>
                <w:sz w:val="18"/>
                <w:lang w:eastAsia="en-US" w:bidi="ar-SA"/>
              </w:rPr>
              <w:t>,</w:t>
            </w:r>
            <w:r w:rsidRPr="006B3BFB">
              <w:rPr>
                <w:rFonts w:ascii="GHEA Grapalat" w:hAnsi="GHEA Grapalat" w:cs="Sylfaen"/>
                <w:sz w:val="18"/>
                <w:lang w:val="hy-AM" w:eastAsia="en-US" w:bidi="ar-SA"/>
              </w:rPr>
              <w:t>фирменный</w:t>
            </w:r>
            <w:r w:rsidRPr="006B3BFB">
              <w:rPr>
                <w:rFonts w:ascii="GHEA Grapalat" w:hAnsi="GHEA Grapalat"/>
                <w:sz w:val="18"/>
                <w:lang w:val="hy-AM" w:eastAsia="en-US" w:bidi="ar-SA"/>
              </w:rPr>
              <w:t xml:space="preserve"> </w:t>
            </w:r>
            <w:r w:rsidRPr="006B3BFB">
              <w:rPr>
                <w:rFonts w:ascii="GHEA Grapalat" w:hAnsi="GHEA Grapalat" w:cs="Sylfaen"/>
                <w:sz w:val="18"/>
                <w:lang w:val="hy-AM" w:eastAsia="en-US" w:bidi="ar-SA"/>
              </w:rPr>
              <w:t>имя:</w:t>
            </w:r>
            <w:r w:rsidRPr="006B3BFB">
              <w:rPr>
                <w:rFonts w:ascii="GHEA Grapalat" w:hAnsi="GHEA Grapalat"/>
                <w:sz w:val="18"/>
                <w:lang w:val="hy-AM" w:eastAsia="en-US" w:bidi="ar-SA"/>
              </w:rPr>
              <w:t>,</w:t>
            </w:r>
            <w:r w:rsidRPr="006B3BFB">
              <w:rPr>
                <w:rFonts w:ascii="GHEA Grapalat" w:hAnsi="GHEA Grapalat" w:cs="Sylfaen"/>
                <w:sz w:val="18"/>
                <w:lang w:val="hy-AM" w:eastAsia="en-US" w:bidi="ar-SA"/>
              </w:rPr>
              <w:t>модель</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и:</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производителя</w:t>
            </w:r>
            <w:r w:rsidRPr="006B3BFB">
              <w:rPr>
                <w:rFonts w:ascii="GHEA Grapalat" w:hAnsi="GHEA Grapalat"/>
                <w:sz w:val="18"/>
                <w:lang w:eastAsia="en-US" w:bidi="ar-SA"/>
              </w:rPr>
              <w:t xml:space="preserve"> </w:t>
            </w:r>
            <w:r w:rsidRPr="006B3BFB">
              <w:rPr>
                <w:rFonts w:ascii="GHEA Grapalat" w:hAnsi="GHEA Grapalat" w:cs="Sylfaen"/>
                <w:sz w:val="18"/>
                <w:lang w:eastAsia="en-US" w:bidi="ar-SA"/>
              </w:rPr>
              <w:t>имя:</w:t>
            </w:r>
            <w:r w:rsidRPr="006B3BFB">
              <w:rPr>
                <w:rFonts w:ascii="GHEA Grapalat" w:hAnsi="GHEA Grapalat"/>
                <w:sz w:val="18"/>
                <w:lang w:eastAsia="en-US" w:bidi="ar-SA"/>
              </w:rPr>
              <w:t>**</w:t>
            </w:r>
          </w:p>
        </w:tc>
        <w:tc>
          <w:tcPr>
            <w:tcW w:w="5434" w:type="dxa"/>
            <w:vMerge w:val="restart"/>
            <w:shd w:val="clear" w:color="auto" w:fill="auto"/>
          </w:tcPr>
          <w:p w:rsidR="006B3BFB" w:rsidRPr="006B3BFB" w:rsidRDefault="006B3BFB" w:rsidP="006B3BFB">
            <w:pPr>
              <w:jc w:val="center"/>
              <w:rPr>
                <w:rFonts w:ascii="GHEA Grapalat" w:hAnsi="GHEA Grapalat"/>
                <w:sz w:val="18"/>
                <w:lang w:val="en-US" w:eastAsia="en-US" w:bidi="ar-SA"/>
              </w:rPr>
            </w:pPr>
            <w:r w:rsidRPr="006B3BFB">
              <w:rPr>
                <w:rFonts w:ascii="GHEA Grapalat" w:hAnsi="GHEA Grapalat" w:cs="Sylfaen"/>
                <w:sz w:val="18"/>
                <w:lang w:val="en-US" w:eastAsia="en-US" w:bidi="ar-SA"/>
              </w:rPr>
              <w:t>технический</w:t>
            </w:r>
            <w:r w:rsidRPr="006B3BFB">
              <w:rPr>
                <w:rFonts w:ascii="GHEA Grapalat" w:hAnsi="GHEA Grapalat"/>
                <w:sz w:val="18"/>
                <w:lang w:val="en-US" w:eastAsia="en-US" w:bidi="ar-SA"/>
              </w:rPr>
              <w:t xml:space="preserve"> </w:t>
            </w:r>
            <w:r w:rsidRPr="006B3BFB">
              <w:rPr>
                <w:rFonts w:ascii="GHEA Grapalat" w:hAnsi="GHEA Grapalat" w:cs="Sylfaen"/>
                <w:sz w:val="18"/>
                <w:lang w:val="en-US" w:eastAsia="en-US" w:bidi="ar-SA"/>
              </w:rPr>
              <w:t>характеристика</w:t>
            </w:r>
          </w:p>
        </w:tc>
        <w:tc>
          <w:tcPr>
            <w:tcW w:w="672" w:type="dxa"/>
            <w:vMerge w:val="restart"/>
            <w:shd w:val="clear" w:color="auto" w:fill="auto"/>
          </w:tcPr>
          <w:p w:rsidR="006B3BFB" w:rsidRPr="006B3BFB" w:rsidRDefault="006B3BFB" w:rsidP="006B3BFB">
            <w:pPr>
              <w:jc w:val="center"/>
              <w:rPr>
                <w:rFonts w:ascii="GHEA Grapalat" w:hAnsi="GHEA Grapalat"/>
                <w:sz w:val="18"/>
                <w:lang w:val="en-US" w:eastAsia="en-US" w:bidi="ar-SA"/>
              </w:rPr>
            </w:pPr>
            <w:r w:rsidRPr="006B3BFB">
              <w:rPr>
                <w:rFonts w:ascii="GHEA Grapalat" w:hAnsi="GHEA Grapalat" w:cs="Sylfaen"/>
                <w:sz w:val="18"/>
                <w:lang w:val="en-US" w:eastAsia="en-US" w:bidi="ar-SA"/>
              </w:rPr>
              <w:t>измерение</w:t>
            </w:r>
            <w:r w:rsidRPr="006B3BFB">
              <w:rPr>
                <w:rFonts w:ascii="GHEA Grapalat" w:hAnsi="GHEA Grapalat"/>
                <w:sz w:val="18"/>
                <w:lang w:val="en-US" w:eastAsia="en-US" w:bidi="ar-SA"/>
              </w:rPr>
              <w:t xml:space="preserve"> </w:t>
            </w:r>
            <w:r w:rsidRPr="006B3BFB">
              <w:rPr>
                <w:rFonts w:ascii="GHEA Grapalat" w:hAnsi="GHEA Grapalat" w:cs="Sylfaen"/>
                <w:sz w:val="18"/>
                <w:lang w:val="en-US" w:eastAsia="en-US" w:bidi="ar-SA"/>
              </w:rPr>
              <w:t>единица</w:t>
            </w:r>
          </w:p>
        </w:tc>
        <w:tc>
          <w:tcPr>
            <w:tcW w:w="734" w:type="dxa"/>
            <w:vMerge w:val="restart"/>
            <w:shd w:val="clear" w:color="auto" w:fill="auto"/>
          </w:tcPr>
          <w:p w:rsidR="006B3BFB" w:rsidRPr="006B3BFB" w:rsidRDefault="006B3BFB" w:rsidP="006B3BFB">
            <w:pPr>
              <w:jc w:val="center"/>
              <w:rPr>
                <w:rFonts w:ascii="GHEA Grapalat" w:hAnsi="GHEA Grapalat"/>
                <w:sz w:val="18"/>
                <w:lang w:val="en-US" w:eastAsia="en-US" w:bidi="ar-SA"/>
              </w:rPr>
            </w:pPr>
            <w:r w:rsidRPr="006B3BFB">
              <w:rPr>
                <w:rFonts w:ascii="GHEA Grapalat" w:hAnsi="GHEA Grapalat" w:cs="Sylfaen"/>
                <w:sz w:val="18"/>
                <w:lang w:val="en-US" w:eastAsia="en-US" w:bidi="ar-SA"/>
              </w:rPr>
              <w:t>единица</w:t>
            </w:r>
            <w:r w:rsidRPr="006B3BFB">
              <w:rPr>
                <w:rFonts w:ascii="GHEA Grapalat" w:hAnsi="GHEA Grapalat"/>
                <w:sz w:val="18"/>
                <w:lang w:val="en-US" w:eastAsia="en-US" w:bidi="ar-SA"/>
              </w:rPr>
              <w:t xml:space="preserve"> </w:t>
            </w:r>
            <w:r w:rsidRPr="006B3BFB">
              <w:rPr>
                <w:rFonts w:ascii="GHEA Grapalat" w:hAnsi="GHEA Grapalat" w:cs="Sylfaen"/>
                <w:sz w:val="18"/>
                <w:lang w:val="en-US" w:eastAsia="en-US" w:bidi="ar-SA"/>
              </w:rPr>
              <w:t>цена</w:t>
            </w:r>
            <w:r w:rsidRPr="006B3BFB">
              <w:rPr>
                <w:rFonts w:ascii="GHEA Grapalat" w:hAnsi="GHEA Grapalat"/>
                <w:sz w:val="18"/>
                <w:lang w:val="en-US" w:eastAsia="en-US" w:bidi="ar-SA"/>
              </w:rPr>
              <w:t>/</w:t>
            </w:r>
            <w:r w:rsidRPr="006B3BFB">
              <w:rPr>
                <w:rFonts w:ascii="GHEA Grapalat" w:hAnsi="GHEA Grapalat" w:cs="Sylfaen"/>
                <w:sz w:val="18"/>
                <w:lang w:val="en-US" w:eastAsia="en-US" w:bidi="ar-SA"/>
              </w:rPr>
              <w:t>РА:</w:t>
            </w:r>
            <w:r w:rsidRPr="006B3BFB">
              <w:rPr>
                <w:rFonts w:ascii="GHEA Grapalat" w:hAnsi="GHEA Grapalat"/>
                <w:sz w:val="18"/>
                <w:lang w:val="en-US" w:eastAsia="en-US" w:bidi="ar-SA"/>
              </w:rPr>
              <w:t xml:space="preserve"> </w:t>
            </w:r>
            <w:r w:rsidRPr="006B3BFB">
              <w:rPr>
                <w:rFonts w:ascii="GHEA Grapalat" w:hAnsi="GHEA Grapalat" w:cs="Sylfaen"/>
                <w:sz w:val="18"/>
                <w:lang w:val="en-US" w:eastAsia="en-US" w:bidi="ar-SA"/>
              </w:rPr>
              <w:t>драм</w:t>
            </w:r>
          </w:p>
        </w:tc>
        <w:tc>
          <w:tcPr>
            <w:tcW w:w="1080" w:type="dxa"/>
            <w:vMerge w:val="restart"/>
            <w:shd w:val="clear" w:color="auto" w:fill="auto"/>
          </w:tcPr>
          <w:p w:rsidR="006B3BFB" w:rsidRPr="006B3BFB" w:rsidRDefault="006B3BFB" w:rsidP="006B3BFB">
            <w:pPr>
              <w:jc w:val="center"/>
              <w:rPr>
                <w:rFonts w:ascii="GHEA Grapalat" w:hAnsi="GHEA Grapalat"/>
                <w:sz w:val="18"/>
                <w:lang w:val="en-US" w:eastAsia="en-US" w:bidi="ar-SA"/>
              </w:rPr>
            </w:pPr>
            <w:r w:rsidRPr="006B3BFB">
              <w:rPr>
                <w:rFonts w:ascii="GHEA Grapalat" w:hAnsi="GHEA Grapalat" w:cs="Sylfaen"/>
                <w:sz w:val="18"/>
                <w:lang w:val="en-US" w:eastAsia="en-US" w:bidi="ar-SA"/>
              </w:rPr>
              <w:t>общий</w:t>
            </w:r>
            <w:r w:rsidRPr="006B3BFB">
              <w:rPr>
                <w:rFonts w:ascii="GHEA Grapalat" w:hAnsi="GHEA Grapalat"/>
                <w:sz w:val="18"/>
                <w:lang w:val="en-US" w:eastAsia="en-US" w:bidi="ar-SA"/>
              </w:rPr>
              <w:t xml:space="preserve"> </w:t>
            </w:r>
            <w:r w:rsidRPr="006B3BFB">
              <w:rPr>
                <w:rFonts w:ascii="GHEA Grapalat" w:hAnsi="GHEA Grapalat" w:cs="Sylfaen"/>
                <w:sz w:val="18"/>
                <w:lang w:val="en-US" w:eastAsia="en-US" w:bidi="ar-SA"/>
              </w:rPr>
              <w:t>цена</w:t>
            </w:r>
            <w:r w:rsidRPr="006B3BFB">
              <w:rPr>
                <w:rFonts w:ascii="GHEA Grapalat" w:hAnsi="GHEA Grapalat"/>
                <w:sz w:val="18"/>
                <w:lang w:val="en-US" w:eastAsia="en-US" w:bidi="ar-SA"/>
              </w:rPr>
              <w:t>/</w:t>
            </w:r>
            <w:r w:rsidRPr="006B3BFB">
              <w:rPr>
                <w:rFonts w:ascii="GHEA Grapalat" w:hAnsi="GHEA Grapalat" w:cs="Sylfaen"/>
                <w:sz w:val="18"/>
                <w:lang w:val="en-US" w:eastAsia="en-US" w:bidi="ar-SA"/>
              </w:rPr>
              <w:t>РА:</w:t>
            </w:r>
            <w:r w:rsidRPr="006B3BFB">
              <w:rPr>
                <w:rFonts w:ascii="GHEA Grapalat" w:hAnsi="GHEA Grapalat"/>
                <w:sz w:val="18"/>
                <w:lang w:val="en-US" w:eastAsia="en-US" w:bidi="ar-SA"/>
              </w:rPr>
              <w:t xml:space="preserve"> </w:t>
            </w:r>
            <w:r w:rsidRPr="006B3BFB">
              <w:rPr>
                <w:rFonts w:ascii="GHEA Grapalat" w:hAnsi="GHEA Grapalat" w:cs="Sylfaen"/>
                <w:sz w:val="18"/>
                <w:lang w:val="en-US" w:eastAsia="en-US" w:bidi="ar-SA"/>
              </w:rPr>
              <w:t>драм</w:t>
            </w:r>
          </w:p>
        </w:tc>
        <w:tc>
          <w:tcPr>
            <w:tcW w:w="663" w:type="dxa"/>
            <w:vMerge w:val="restart"/>
            <w:shd w:val="clear" w:color="auto" w:fill="auto"/>
          </w:tcPr>
          <w:p w:rsidR="006B3BFB" w:rsidRPr="006B3BFB" w:rsidRDefault="006B3BFB" w:rsidP="006B3BFB">
            <w:pPr>
              <w:jc w:val="center"/>
              <w:rPr>
                <w:rFonts w:ascii="GHEA Grapalat" w:hAnsi="GHEA Grapalat"/>
                <w:sz w:val="18"/>
                <w:lang w:val="en-US" w:eastAsia="en-US" w:bidi="ar-SA"/>
              </w:rPr>
            </w:pPr>
            <w:r w:rsidRPr="006B3BFB">
              <w:rPr>
                <w:rFonts w:ascii="GHEA Grapalat" w:hAnsi="GHEA Grapalat" w:cs="Sylfaen"/>
                <w:sz w:val="18"/>
                <w:lang w:val="en-US" w:eastAsia="en-US" w:bidi="ar-SA"/>
              </w:rPr>
              <w:t>общий</w:t>
            </w:r>
            <w:r w:rsidRPr="006B3BFB">
              <w:rPr>
                <w:rFonts w:ascii="GHEA Grapalat" w:hAnsi="GHEA Grapalat"/>
                <w:sz w:val="18"/>
                <w:lang w:val="en-US" w:eastAsia="en-US" w:bidi="ar-SA"/>
              </w:rPr>
              <w:t xml:space="preserve"> </w:t>
            </w:r>
            <w:r w:rsidRPr="006B3BFB">
              <w:rPr>
                <w:rFonts w:ascii="GHEA Grapalat" w:hAnsi="GHEA Grapalat" w:cs="Sylfaen"/>
                <w:sz w:val="18"/>
                <w:lang w:val="en-US" w:eastAsia="en-US" w:bidi="ar-SA"/>
              </w:rPr>
              <w:t>количество</w:t>
            </w:r>
          </w:p>
        </w:tc>
        <w:tc>
          <w:tcPr>
            <w:tcW w:w="2692" w:type="dxa"/>
            <w:gridSpan w:val="3"/>
            <w:shd w:val="clear" w:color="auto" w:fill="auto"/>
          </w:tcPr>
          <w:p w:rsidR="006B3BFB" w:rsidRPr="006B3BFB" w:rsidRDefault="006B3BFB" w:rsidP="006B3BFB">
            <w:pPr>
              <w:jc w:val="center"/>
              <w:rPr>
                <w:rFonts w:ascii="GHEA Grapalat" w:hAnsi="GHEA Grapalat"/>
                <w:sz w:val="18"/>
                <w:lang w:val="en-US" w:eastAsia="en-US" w:bidi="ar-SA"/>
              </w:rPr>
            </w:pPr>
            <w:r w:rsidRPr="006B3BFB">
              <w:rPr>
                <w:rFonts w:ascii="GHEA Grapalat" w:hAnsi="GHEA Grapalat" w:cs="Sylfaen"/>
                <w:sz w:val="18"/>
                <w:lang w:val="en-US" w:eastAsia="en-US" w:bidi="ar-SA"/>
              </w:rPr>
              <w:t>предложения</w:t>
            </w:r>
          </w:p>
        </w:tc>
      </w:tr>
      <w:tr w:rsidR="006B3BFB" w:rsidRPr="006B3BFB" w:rsidTr="00116BD0">
        <w:trPr>
          <w:trHeight w:val="473"/>
        </w:trPr>
        <w:tc>
          <w:tcPr>
            <w:tcW w:w="837" w:type="dxa"/>
            <w:vMerge/>
            <w:shd w:val="clear" w:color="auto" w:fill="auto"/>
          </w:tcPr>
          <w:p w:rsidR="006B3BFB" w:rsidRPr="006B3BFB" w:rsidRDefault="006B3BFB" w:rsidP="006B3BFB">
            <w:pPr>
              <w:jc w:val="center"/>
              <w:rPr>
                <w:rFonts w:ascii="GHEA Grapalat" w:hAnsi="GHEA Grapalat"/>
                <w:sz w:val="18"/>
                <w:lang w:val="en-US" w:eastAsia="en-US" w:bidi="ar-SA"/>
              </w:rPr>
            </w:pPr>
          </w:p>
        </w:tc>
        <w:tc>
          <w:tcPr>
            <w:tcW w:w="1260" w:type="dxa"/>
            <w:vMerge/>
            <w:shd w:val="clear" w:color="auto" w:fill="auto"/>
          </w:tcPr>
          <w:p w:rsidR="006B3BFB" w:rsidRPr="006B3BFB" w:rsidRDefault="006B3BFB" w:rsidP="006B3BFB">
            <w:pPr>
              <w:jc w:val="center"/>
              <w:rPr>
                <w:rFonts w:ascii="GHEA Grapalat" w:hAnsi="GHEA Grapalat"/>
                <w:sz w:val="18"/>
                <w:lang w:val="en-US" w:eastAsia="en-US" w:bidi="ar-SA"/>
              </w:rPr>
            </w:pPr>
          </w:p>
        </w:tc>
        <w:tc>
          <w:tcPr>
            <w:tcW w:w="1022" w:type="dxa"/>
            <w:vMerge/>
            <w:shd w:val="clear" w:color="auto" w:fill="auto"/>
          </w:tcPr>
          <w:p w:rsidR="006B3BFB" w:rsidRPr="006B3BFB" w:rsidRDefault="006B3BFB" w:rsidP="006B3BFB">
            <w:pPr>
              <w:jc w:val="center"/>
              <w:rPr>
                <w:rFonts w:ascii="GHEA Grapalat" w:hAnsi="GHEA Grapalat"/>
                <w:sz w:val="18"/>
                <w:lang w:val="en-US" w:eastAsia="en-US" w:bidi="ar-SA"/>
              </w:rPr>
            </w:pPr>
          </w:p>
        </w:tc>
        <w:tc>
          <w:tcPr>
            <w:tcW w:w="1228" w:type="dxa"/>
            <w:vMerge/>
            <w:shd w:val="clear" w:color="auto" w:fill="auto"/>
          </w:tcPr>
          <w:p w:rsidR="006B3BFB" w:rsidRPr="006B3BFB" w:rsidRDefault="006B3BFB" w:rsidP="006B3BFB">
            <w:pPr>
              <w:jc w:val="center"/>
              <w:rPr>
                <w:rFonts w:ascii="GHEA Grapalat" w:hAnsi="GHEA Grapalat"/>
                <w:sz w:val="18"/>
                <w:lang w:val="en-US" w:eastAsia="en-US" w:bidi="ar-SA"/>
              </w:rPr>
            </w:pPr>
          </w:p>
        </w:tc>
        <w:tc>
          <w:tcPr>
            <w:tcW w:w="5434" w:type="dxa"/>
            <w:vMerge/>
            <w:shd w:val="clear" w:color="auto" w:fill="auto"/>
          </w:tcPr>
          <w:p w:rsidR="006B3BFB" w:rsidRPr="006B3BFB" w:rsidRDefault="006B3BFB" w:rsidP="006B3BFB">
            <w:pPr>
              <w:jc w:val="center"/>
              <w:rPr>
                <w:rFonts w:ascii="GHEA Grapalat" w:hAnsi="GHEA Grapalat"/>
                <w:sz w:val="18"/>
                <w:lang w:val="en-US" w:eastAsia="en-US" w:bidi="ar-SA"/>
              </w:rPr>
            </w:pPr>
          </w:p>
        </w:tc>
        <w:tc>
          <w:tcPr>
            <w:tcW w:w="672" w:type="dxa"/>
            <w:vMerge/>
            <w:shd w:val="clear" w:color="auto" w:fill="auto"/>
          </w:tcPr>
          <w:p w:rsidR="006B3BFB" w:rsidRPr="006B3BFB" w:rsidRDefault="006B3BFB" w:rsidP="006B3BFB">
            <w:pPr>
              <w:jc w:val="center"/>
              <w:rPr>
                <w:rFonts w:ascii="GHEA Grapalat" w:hAnsi="GHEA Grapalat"/>
                <w:sz w:val="18"/>
                <w:lang w:val="en-US" w:eastAsia="en-US" w:bidi="ar-SA"/>
              </w:rPr>
            </w:pPr>
          </w:p>
        </w:tc>
        <w:tc>
          <w:tcPr>
            <w:tcW w:w="734" w:type="dxa"/>
            <w:vMerge/>
            <w:shd w:val="clear" w:color="auto" w:fill="auto"/>
          </w:tcPr>
          <w:p w:rsidR="006B3BFB" w:rsidRPr="006B3BFB" w:rsidRDefault="006B3BFB" w:rsidP="006B3BFB">
            <w:pPr>
              <w:jc w:val="center"/>
              <w:rPr>
                <w:rFonts w:ascii="GHEA Grapalat" w:hAnsi="GHEA Grapalat"/>
                <w:sz w:val="18"/>
                <w:lang w:val="en-US" w:eastAsia="en-US" w:bidi="ar-SA"/>
              </w:rPr>
            </w:pPr>
          </w:p>
        </w:tc>
        <w:tc>
          <w:tcPr>
            <w:tcW w:w="1080" w:type="dxa"/>
            <w:vMerge/>
            <w:shd w:val="clear" w:color="auto" w:fill="auto"/>
          </w:tcPr>
          <w:p w:rsidR="006B3BFB" w:rsidRPr="006B3BFB" w:rsidRDefault="006B3BFB" w:rsidP="006B3BFB">
            <w:pPr>
              <w:jc w:val="center"/>
              <w:rPr>
                <w:rFonts w:ascii="GHEA Grapalat" w:hAnsi="GHEA Grapalat"/>
                <w:sz w:val="18"/>
                <w:lang w:val="en-US" w:eastAsia="en-US" w:bidi="ar-SA"/>
              </w:rPr>
            </w:pPr>
          </w:p>
        </w:tc>
        <w:tc>
          <w:tcPr>
            <w:tcW w:w="663" w:type="dxa"/>
            <w:vMerge/>
            <w:shd w:val="clear" w:color="auto" w:fill="auto"/>
          </w:tcPr>
          <w:p w:rsidR="006B3BFB" w:rsidRPr="006B3BFB" w:rsidRDefault="006B3BFB" w:rsidP="006B3BFB">
            <w:pPr>
              <w:jc w:val="center"/>
              <w:rPr>
                <w:rFonts w:ascii="GHEA Grapalat" w:hAnsi="GHEA Grapalat"/>
                <w:sz w:val="18"/>
                <w:lang w:val="en-US" w:eastAsia="en-US" w:bidi="ar-SA"/>
              </w:rPr>
            </w:pPr>
          </w:p>
        </w:tc>
        <w:tc>
          <w:tcPr>
            <w:tcW w:w="1134" w:type="dxa"/>
            <w:shd w:val="clear" w:color="auto" w:fill="auto"/>
          </w:tcPr>
          <w:p w:rsidR="006B3BFB" w:rsidRPr="006B3BFB" w:rsidRDefault="006B3BFB" w:rsidP="006B3BFB">
            <w:pPr>
              <w:jc w:val="center"/>
              <w:rPr>
                <w:rFonts w:ascii="GHEA Grapalat" w:hAnsi="GHEA Grapalat"/>
                <w:sz w:val="18"/>
                <w:lang w:val="en-US" w:eastAsia="en-US" w:bidi="ar-SA"/>
              </w:rPr>
            </w:pPr>
            <w:r w:rsidRPr="006B3BFB">
              <w:rPr>
                <w:rFonts w:ascii="GHEA Grapalat" w:hAnsi="GHEA Grapalat" w:cs="Sylfaen"/>
                <w:sz w:val="18"/>
                <w:lang w:val="en-US" w:eastAsia="en-US" w:bidi="ar-SA"/>
              </w:rPr>
              <w:t>адрес</w:t>
            </w:r>
          </w:p>
        </w:tc>
        <w:tc>
          <w:tcPr>
            <w:tcW w:w="658" w:type="dxa"/>
            <w:shd w:val="clear" w:color="auto" w:fill="auto"/>
          </w:tcPr>
          <w:p w:rsidR="006B3BFB" w:rsidRPr="006B3BFB" w:rsidRDefault="006B3BFB" w:rsidP="006B3BFB">
            <w:pPr>
              <w:rPr>
                <w:rFonts w:ascii="GHEA Grapalat" w:hAnsi="GHEA Grapalat"/>
                <w:sz w:val="18"/>
                <w:lang w:val="en-US" w:eastAsia="en-US" w:bidi="ar-SA"/>
              </w:rPr>
            </w:pPr>
            <w:r w:rsidRPr="006B3BFB">
              <w:rPr>
                <w:rFonts w:ascii="GHEA Grapalat" w:hAnsi="GHEA Grapalat" w:cs="Sylfaen"/>
                <w:sz w:val="18"/>
                <w:lang w:val="en-US" w:eastAsia="en-US" w:bidi="ar-SA"/>
              </w:rPr>
              <w:t>при условии</w:t>
            </w:r>
            <w:r w:rsidRPr="006B3BFB">
              <w:rPr>
                <w:rFonts w:ascii="GHEA Grapalat" w:hAnsi="GHEA Grapalat"/>
                <w:sz w:val="18"/>
                <w:lang w:val="en-US" w:eastAsia="en-US" w:bidi="ar-SA"/>
              </w:rPr>
              <w:t xml:space="preserve"> </w:t>
            </w:r>
            <w:r w:rsidRPr="006B3BFB">
              <w:rPr>
                <w:rFonts w:ascii="GHEA Grapalat" w:hAnsi="GHEA Grapalat" w:cs="Sylfaen"/>
                <w:sz w:val="18"/>
                <w:lang w:val="en-US" w:eastAsia="en-US" w:bidi="ar-SA"/>
              </w:rPr>
              <w:t>количество</w:t>
            </w:r>
          </w:p>
        </w:tc>
        <w:tc>
          <w:tcPr>
            <w:tcW w:w="900" w:type="dxa"/>
            <w:shd w:val="clear" w:color="auto" w:fill="auto"/>
          </w:tcPr>
          <w:p w:rsidR="006B3BFB" w:rsidRPr="006B3BFB" w:rsidRDefault="006B3BFB" w:rsidP="006B3BFB">
            <w:pPr>
              <w:rPr>
                <w:rFonts w:ascii="GHEA Grapalat" w:hAnsi="GHEA Grapalat"/>
                <w:sz w:val="18"/>
                <w:lang w:val="en-US" w:eastAsia="en-US" w:bidi="ar-SA"/>
              </w:rPr>
            </w:pPr>
            <w:r w:rsidRPr="006B3BFB">
              <w:rPr>
                <w:rFonts w:ascii="GHEA Grapalat" w:hAnsi="GHEA Grapalat" w:cs="Sylfaen"/>
                <w:sz w:val="18"/>
                <w:lang w:val="en-US" w:eastAsia="en-US" w:bidi="ar-SA"/>
              </w:rPr>
              <w:t>Термин:</w:t>
            </w:r>
            <w:r w:rsidRPr="006B3BFB">
              <w:rPr>
                <w:rFonts w:ascii="GHEA Grapalat" w:hAnsi="GHEA Grapalat"/>
                <w:sz w:val="18"/>
                <w:lang w:val="en-US" w:eastAsia="en-US" w:bidi="ar-SA"/>
              </w:rPr>
              <w:t>***</w:t>
            </w:r>
          </w:p>
          <w:p w:rsidR="006B3BFB" w:rsidRPr="006B3BFB" w:rsidRDefault="006B3BFB" w:rsidP="006B3BFB">
            <w:pPr>
              <w:rPr>
                <w:rFonts w:ascii="GHEA Grapalat" w:hAnsi="GHEA Grapalat"/>
                <w:sz w:val="18"/>
                <w:lang w:val="en-US" w:eastAsia="en-US" w:bidi="ar-SA"/>
              </w:rPr>
            </w:pPr>
          </w:p>
        </w:tc>
      </w:tr>
      <w:tr w:rsidR="006B3BFB" w:rsidRPr="006B3BFB" w:rsidTr="00116BD0">
        <w:trPr>
          <w:trHeight w:val="1799"/>
        </w:trPr>
        <w:tc>
          <w:tcPr>
            <w:tcW w:w="837" w:type="dxa"/>
            <w:shd w:val="clear" w:color="auto" w:fill="auto"/>
          </w:tcPr>
          <w:p w:rsidR="006B3BFB" w:rsidRPr="006B3BFB" w:rsidRDefault="006B3BFB" w:rsidP="006B3BFB">
            <w:pPr>
              <w:ind w:left="360"/>
              <w:rPr>
                <w:rFonts w:ascii="GHEA Grapalat" w:hAnsi="GHEA Grapalat"/>
                <w:sz w:val="20"/>
                <w:lang w:eastAsia="en-US" w:bidi="ar-SA"/>
              </w:rPr>
            </w:pPr>
            <w:r w:rsidRPr="006B3BFB">
              <w:rPr>
                <w:rFonts w:ascii="GHEA Grapalat" w:hAnsi="GHEA Grapalat"/>
                <w:sz w:val="20"/>
                <w:lang w:eastAsia="en-US" w:bidi="ar-SA"/>
              </w:rPr>
              <w:t>2</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15811100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sz w:val="20"/>
                <w:szCs w:val="20"/>
                <w:lang w:val="en-US" w:eastAsia="en-US" w:bidi="ar-SA"/>
              </w:rPr>
              <w:t>Хлеб</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szCs w:val="20"/>
                <w:lang w:val="hy-AM" w:eastAsia="en-US" w:bidi="ar-SA"/>
              </w:rPr>
            </w:pPr>
            <w:r w:rsidRPr="006B3BFB">
              <w:rPr>
                <w:rFonts w:ascii="GHEA Grapalat" w:hAnsi="GHEA Grapalat" w:cs="Sylfaen"/>
                <w:color w:val="000000"/>
                <w:sz w:val="18"/>
                <w:szCs w:val="18"/>
                <w:lang w:val="hy-AM" w:eastAsia="en-US" w:bidi="ar-SA"/>
              </w:rPr>
              <w:t xml:space="preserve">Хлеб: Изготовлен из смеси муки пшеничной высшего сорта и муки 1-го сорта, АСТ 31-99 или аналог. Упаковка хлеба в негорячем состоянии. Влажность: 2,5-3,5, пористость: не менее 65%. Упаковка: бумага большего размера. длина или ширина хлеба с полиэтиленовым пакетом. Общие обязательные условия к продукции: Безопасность, маркировка и упаковка, согласно решению Комиссии Таможенного союза от 9 декабря 2011 г. № 880 «О безопасности пищевой продукции» (СМ ТС 021/2011). Комиссия Таможенного союза «Пищевая продукция в части ее маркировки», принятая Постановлением № 881. (ТС ТК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w:t>
            </w:r>
            <w:r w:rsidRPr="006B3BFB">
              <w:rPr>
                <w:rFonts w:ascii="GHEA Grapalat" w:hAnsi="GHEA Grapalat" w:cs="Sylfaen"/>
                <w:color w:val="000000"/>
                <w:sz w:val="18"/>
                <w:szCs w:val="18"/>
                <w:lang w:val="hy-AM" w:eastAsia="en-US" w:bidi="ar-SA"/>
              </w:rPr>
              <w:lastRenderedPageBreak/>
              <w:t>июля 2012 г. N 58 (ТС ТК 029/2012), Таможенное дело Союзной комиссией от 16 августа 2011 года «О безопасности упаковки», принятой решением № 769 005/2011) Технического регламента, Закона Республики Армения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доставки хлеба, в случае несоответствия техническим характеристикам или условиям поставки, устанавливается максимум 30 минут на исправление несоответствия. -согласие.</w:t>
            </w:r>
            <w:r w:rsidRPr="006B3BFB">
              <w:rPr>
                <w:rFonts w:ascii="GHEA Grapalat" w:hAnsi="GHEA Grapalat"/>
                <w:color w:val="000000"/>
                <w:sz w:val="18"/>
                <w:szCs w:val="18"/>
                <w:lang w:val="hy-AM" w:eastAsia="en-US" w:bidi="ar-SA"/>
              </w:rPr>
              <w:t xml:space="preserve">  </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val="en-US" w:eastAsia="en-US" w:bidi="ar-SA"/>
              </w:rPr>
              <w:t>350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1505000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4300</w:t>
            </w:r>
          </w:p>
        </w:tc>
        <w:tc>
          <w:tcPr>
            <w:tcW w:w="1134" w:type="dxa"/>
            <w:tcBorders>
              <w:bottom w:val="single" w:sz="4" w:space="0" w:color="auto"/>
            </w:tcBorders>
            <w:shd w:val="clear" w:color="auto" w:fill="auto"/>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4300</w:t>
            </w:r>
          </w:p>
        </w:tc>
        <w:tc>
          <w:tcPr>
            <w:tcW w:w="90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sz w:val="16"/>
                <w:szCs w:val="16"/>
                <w:lang w:val="hy-AM" w:eastAsia="en-US" w:bidi="ar-SA"/>
              </w:rPr>
              <w:t xml:space="preserve">После вступления договора в силу до последнего рабочего дня, установленного на декабрь месяц в детском </w:t>
            </w:r>
            <w:r w:rsidRPr="006B3BFB">
              <w:rPr>
                <w:rFonts w:ascii="GHEA Grapalat" w:hAnsi="GHEA Grapalat" w:cs="Sylfaen"/>
                <w:sz w:val="16"/>
                <w:szCs w:val="16"/>
                <w:lang w:val="hy-AM" w:eastAsia="en-US" w:bidi="ar-SA"/>
              </w:rPr>
              <w:lastRenderedPageBreak/>
              <w:t>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sidRPr="006B3BFB">
              <w:rPr>
                <w:rFonts w:ascii="GHEA Grapalat" w:hAnsi="GHEA Grapalat"/>
                <w:sz w:val="20"/>
                <w:lang w:eastAsia="en-US" w:bidi="ar-SA"/>
              </w:rPr>
              <w:lastRenderedPageBreak/>
              <w:t>3</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15811130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sz w:val="20"/>
                <w:szCs w:val="20"/>
                <w:lang w:val="en-US" w:eastAsia="en-US" w:bidi="ar-SA"/>
              </w:rPr>
              <w:t>булочка</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Булочки</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свежий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местный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 изюмом</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запеченный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высокий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вроде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муки</w:t>
            </w:r>
            <w:r w:rsidRPr="006B3BFB">
              <w:rPr>
                <w:rFonts w:ascii="GHEA Grapalat" w:hAnsi="GHEA Grapalat"/>
                <w:color w:val="000000"/>
                <w:sz w:val="18"/>
                <w:szCs w:val="18"/>
                <w:lang w:val="hy-AM" w:eastAsia="en-US" w:bidi="ar-SA"/>
              </w:rPr>
              <w:t xml:space="preserve">, 1 штука,   </w:t>
            </w:r>
            <w:r w:rsidRPr="006B3BFB">
              <w:rPr>
                <w:rFonts w:ascii="GHEA Grapalat" w:hAnsi="GHEA Grapalat" w:cs="Sylfaen"/>
                <w:color w:val="000000"/>
                <w:sz w:val="18"/>
                <w:szCs w:val="18"/>
                <w:lang w:val="hy-AM" w:eastAsia="en-US" w:bidi="ar-SA"/>
              </w:rPr>
              <w:t>кусок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масса:</w:t>
            </w:r>
            <w:r w:rsidRPr="006B3BFB">
              <w:rPr>
                <w:rFonts w:ascii="GHEA Grapalat" w:hAnsi="GHEA Grapalat"/>
                <w:color w:val="000000"/>
                <w:sz w:val="18"/>
                <w:szCs w:val="18"/>
                <w:lang w:val="hy-AM" w:eastAsia="en-US" w:bidi="ar-SA"/>
              </w:rPr>
              <w:t xml:space="preserve">    60:</w:t>
            </w:r>
            <w:r w:rsidRPr="006B3BFB">
              <w:rPr>
                <w:rFonts w:ascii="GHEA Grapalat" w:hAnsi="GHEA Grapalat" w:cs="Sylfaen"/>
                <w:color w:val="000000"/>
                <w:sz w:val="18"/>
                <w:szCs w:val="18"/>
                <w:lang w:val="hy-AM" w:eastAsia="en-US" w:bidi="ar-SA"/>
              </w:rPr>
              <w:t>с:</w:t>
            </w:r>
            <w:r w:rsidRPr="006B3BFB">
              <w:rPr>
                <w:rFonts w:ascii="GHEA Grapalat" w:hAnsi="GHEA Grapalat"/>
                <w:color w:val="000000"/>
                <w:sz w:val="18"/>
                <w:szCs w:val="18"/>
                <w:lang w:val="hy-AM" w:eastAsia="en-US" w:bidi="ar-SA"/>
              </w:rPr>
              <w:t>/ + - 3:</w:t>
            </w:r>
            <w:r w:rsidRPr="006B3BFB">
              <w:rPr>
                <w:rFonts w:ascii="GHEA Grapalat" w:hAnsi="GHEA Grapalat" w:cs="Sylfaen"/>
                <w:color w:val="000000"/>
                <w:sz w:val="18"/>
                <w:szCs w:val="18"/>
                <w:lang w:val="hy-AM" w:eastAsia="en-US" w:bidi="ar-SA"/>
              </w:rPr>
              <w:t>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местный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производство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Должен?</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быть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свежий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sz w:val="20"/>
                <w:szCs w:val="20"/>
                <w:lang w:val="hy-AM" w:eastAsia="en-US" w:bidi="ar-SA"/>
              </w:rPr>
              <w:t>, запеченный</w:t>
            </w:r>
            <w:r w:rsidRPr="006B3BFB">
              <w:rPr>
                <w:rFonts w:ascii="GHEA Grapalat" w:hAnsi="GHEA Grapalat" w:cs="Calibri"/>
                <w:sz w:val="20"/>
                <w:szCs w:val="20"/>
                <w:lang w:val="hy-AM" w:eastAsia="en-US" w:bidi="ar-SA"/>
              </w:rPr>
              <w:t xml:space="preserve"> </w:t>
            </w:r>
            <w:r w:rsidRPr="006B3BFB">
              <w:rPr>
                <w:rFonts w:ascii="GHEA Grapalat" w:hAnsi="GHEA Grapalat" w:cs="Sylfaen"/>
                <w:sz w:val="20"/>
                <w:szCs w:val="20"/>
                <w:lang w:val="hy-AM" w:eastAsia="en-US" w:bidi="ar-SA"/>
              </w:rPr>
              <w:t>предложения</w:t>
            </w:r>
            <w:r w:rsidRPr="006B3BFB">
              <w:rPr>
                <w:rFonts w:ascii="GHEA Grapalat" w:hAnsi="GHEA Grapalat" w:cs="Calibri"/>
                <w:sz w:val="20"/>
                <w:szCs w:val="20"/>
                <w:lang w:val="hy-AM" w:eastAsia="en-US" w:bidi="ar-SA"/>
              </w:rPr>
              <w:t xml:space="preserve">  </w:t>
            </w:r>
            <w:r w:rsidRPr="006B3BFB">
              <w:rPr>
                <w:rFonts w:ascii="GHEA Grapalat" w:hAnsi="GHEA Grapalat" w:cs="Sylfaen"/>
                <w:sz w:val="20"/>
                <w:szCs w:val="20"/>
                <w:lang w:val="hy-AM" w:eastAsia="en-US" w:bidi="ar-SA"/>
              </w:rPr>
              <w:t>день</w:t>
            </w:r>
            <w:r w:rsidRPr="006B3BFB">
              <w:rPr>
                <w:rFonts w:ascii="GHEA Grapalat" w:hAnsi="GHEA Grapalat" w:cs="Calibri"/>
                <w:sz w:val="20"/>
                <w:szCs w:val="20"/>
                <w:lang w:val="hy-AM" w:eastAsia="en-US" w:bidi="ar-SA"/>
              </w:rPr>
              <w:t>:</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Ярлык: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50</w:t>
            </w:r>
            <w:r w:rsidRPr="006B3BFB">
              <w:rPr>
                <w:rFonts w:ascii="GHEA Grapalat" w:hAnsi="GHEA Grapalat" w:cs="Sylfaen"/>
                <w:color w:val="000000"/>
                <w:sz w:val="18"/>
                <w:szCs w:val="18"/>
                <w:lang w:val="hy-AM" w:eastAsia="en-US" w:bidi="ar-SA"/>
              </w:rPr>
              <w:t>минута</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t>письмо</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hy-AM" w:eastAsia="en-US" w:bidi="ar-SA"/>
              </w:rPr>
            </w:pPr>
            <w:r w:rsidRPr="006B3BFB">
              <w:rPr>
                <w:rFonts w:ascii="GHEA Grapalat" w:hAnsi="GHEA Grapalat" w:cs="Calibri"/>
                <w:color w:val="000000"/>
                <w:sz w:val="20"/>
                <w:szCs w:val="20"/>
                <w:lang w:val="en-US" w:eastAsia="en-US" w:bidi="ar-SA"/>
              </w:rPr>
              <w:t>120: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240 000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2000 г.</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2000 г.</w:t>
            </w:r>
          </w:p>
        </w:tc>
        <w:tc>
          <w:tcPr>
            <w:tcW w:w="90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val="en-US" w:eastAsia="en-US" w:bidi="ar-SA"/>
              </w:rPr>
            </w:pPr>
            <w:r w:rsidRPr="006B3BFB">
              <w:rPr>
                <w:rFonts w:ascii="GHEA Grapalat" w:hAnsi="GHEA Grapalat"/>
                <w:sz w:val="20"/>
                <w:lang w:val="en-US" w:eastAsia="en-US" w:bidi="ar-SA"/>
              </w:rPr>
              <w:t>4</w:t>
            </w:r>
          </w:p>
        </w:tc>
        <w:tc>
          <w:tcPr>
            <w:tcW w:w="1260" w:type="dxa"/>
            <w:shd w:val="clear" w:color="auto" w:fill="auto"/>
          </w:tcPr>
          <w:p w:rsidR="006B3BFB" w:rsidRPr="006B3BFB" w:rsidRDefault="006B3BFB" w:rsidP="006B3BFB">
            <w:pPr>
              <w:rPr>
                <w:rFonts w:ascii="GHEA Grapalat" w:hAnsi="GHEA Grapalat"/>
                <w:color w:val="000000"/>
                <w:sz w:val="20"/>
                <w:szCs w:val="20"/>
                <w:lang w:val="en-US" w:eastAsia="en-US" w:bidi="ar-SA"/>
              </w:rPr>
            </w:pPr>
            <w:r w:rsidRPr="006B3BFB">
              <w:rPr>
                <w:rFonts w:ascii="GHEA Grapalat" w:hAnsi="GHEA Grapalat"/>
                <w:color w:val="000000"/>
                <w:sz w:val="20"/>
                <w:szCs w:val="20"/>
                <w:lang w:val="en-US" w:eastAsia="en-US" w:bidi="ar-SA"/>
              </w:rPr>
              <w:t>15851100</w:t>
            </w:r>
          </w:p>
        </w:tc>
        <w:tc>
          <w:tcPr>
            <w:tcW w:w="1022" w:type="dxa"/>
            <w:shd w:val="clear" w:color="auto" w:fill="auto"/>
          </w:tcPr>
          <w:p w:rsidR="006B3BFB" w:rsidRPr="006B3BFB" w:rsidRDefault="006B3BFB" w:rsidP="006B3BFB">
            <w:pPr>
              <w:rPr>
                <w:rFonts w:ascii="GHEA Grapalat" w:hAnsi="GHEA Grapalat" w:cs="Sylfaen"/>
                <w:sz w:val="20"/>
                <w:szCs w:val="20"/>
                <w:lang w:val="en-US" w:eastAsia="en-US" w:bidi="ar-SA"/>
              </w:rPr>
            </w:pPr>
            <w:r w:rsidRPr="006B3BFB">
              <w:rPr>
                <w:rFonts w:ascii="GHEA Grapalat" w:hAnsi="GHEA Grapalat" w:cs="Sylfaen"/>
                <w:sz w:val="20"/>
                <w:szCs w:val="20"/>
                <w:lang w:val="en-US" w:eastAsia="en-US" w:bidi="ar-SA"/>
              </w:rPr>
              <w:t>макароны</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cs="Sylfaen"/>
                <w:color w:val="000000"/>
                <w:sz w:val="18"/>
                <w:szCs w:val="18"/>
                <w:lang w:val="hy-AM" w:eastAsia="en-US" w:bidi="ar-SA"/>
              </w:rPr>
            </w:pPr>
            <w:r w:rsidRPr="006B3BFB">
              <w:rPr>
                <w:rFonts w:ascii="GHEA Grapalat" w:hAnsi="GHEA Grapalat" w:cs="Sylfaen"/>
                <w:color w:val="000000"/>
                <w:sz w:val="18"/>
                <w:szCs w:val="18"/>
                <w:lang w:val="hy-AM" w:eastAsia="en-US" w:bidi="ar-SA"/>
              </w:rPr>
              <w:t>макароны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непоколебимый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теста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31743-2012</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5:00</w:t>
            </w:r>
            <w:r w:rsidRPr="006B3BFB">
              <w:rPr>
                <w:rFonts w:ascii="GHEA Grapalat" w:hAnsi="GHEA Grapalat" w:cs="Sylfaen"/>
                <w:color w:val="000000"/>
                <w:sz w:val="18"/>
                <w:szCs w:val="18"/>
                <w:lang w:val="hy-AM" w:eastAsia="en-US" w:bidi="ar-SA"/>
              </w:rPr>
              <w:t>кг</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полиэтилен</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воздухонепроницаемый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упаковке или в мешках до 20 кг.</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Андро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теста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макарон</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влажность</w:t>
            </w:r>
            <w:r w:rsidRPr="006B3BFB">
              <w:rPr>
                <w:rFonts w:ascii="GHEA Grapalat" w:hAnsi="GHEA Grapalat"/>
                <w:color w:val="000000"/>
                <w:sz w:val="18"/>
                <w:szCs w:val="18"/>
                <w:lang w:val="hy-AM" w:eastAsia="en-US" w:bidi="ar-SA"/>
              </w:rPr>
              <w:t>11%-</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серый</w:t>
            </w:r>
            <w:r w:rsidRPr="006B3BFB">
              <w:rPr>
                <w:rFonts w:ascii="GHEA Grapalat" w:hAnsi="GHEA Grapalat"/>
                <w:color w:val="000000"/>
                <w:sz w:val="18"/>
                <w:szCs w:val="18"/>
                <w:lang w:val="hy-AM" w:eastAsia="en-US" w:bidi="ar-SA"/>
              </w:rPr>
              <w:t>2.1:</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кислотность</w:t>
            </w:r>
            <w:r w:rsidRPr="006B3BFB">
              <w:rPr>
                <w:rFonts w:ascii="GHEA Grapalat" w:hAnsi="GHEA Grapalat"/>
                <w:color w:val="000000"/>
                <w:sz w:val="18"/>
                <w:szCs w:val="18"/>
                <w:lang w:val="hy-AM" w:eastAsia="en-US" w:bidi="ar-SA"/>
              </w:rPr>
              <w:t>4%-</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 вредителями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загрязнение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допустимый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для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запланировано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полиэтилен</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пленкой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маркировкой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твердый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жесткий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пшеницы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высокий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вроде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муки</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Производство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только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вакуум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 станками</w:t>
            </w:r>
            <w:r w:rsidRPr="006B3BFB">
              <w:rPr>
                <w:rFonts w:ascii="GHEA Grapalat" w:hAnsi="GHEA Grapalat"/>
                <w:color w:val="000000"/>
                <w:sz w:val="18"/>
                <w:szCs w:val="18"/>
                <w:lang w:val="hy-AM" w:eastAsia="en-US" w:bidi="ar-SA"/>
              </w:rPr>
              <w:t>(25%</w:t>
            </w:r>
            <w:r w:rsidRPr="006B3BFB">
              <w:rPr>
                <w:rFonts w:ascii="GHEA Grapalat" w:hAnsi="GHEA Grapalat" w:cs="Sylfaen"/>
                <w:color w:val="000000"/>
                <w:sz w:val="18"/>
                <w:szCs w:val="18"/>
                <w:lang w:val="hy-AM" w:eastAsia="en-US" w:bidi="ar-SA"/>
              </w:rPr>
              <w:t>трубчатый</w:t>
            </w:r>
            <w:r w:rsidRPr="006B3BFB">
              <w:rPr>
                <w:rFonts w:ascii="GHEA Grapalat" w:hAnsi="GHEA Grapalat"/>
                <w:color w:val="000000"/>
                <w:sz w:val="18"/>
                <w:szCs w:val="18"/>
                <w:lang w:val="hy-AM" w:eastAsia="en-US" w:bidi="ar-SA"/>
              </w:rPr>
              <w:t>, 25%</w:t>
            </w:r>
            <w:r w:rsidRPr="006B3BFB">
              <w:rPr>
                <w:rFonts w:ascii="GHEA Grapalat" w:hAnsi="GHEA Grapalat" w:cs="Sylfaen"/>
                <w:color w:val="000000"/>
                <w:sz w:val="18"/>
                <w:szCs w:val="18"/>
                <w:lang w:val="hy-AM" w:eastAsia="en-US" w:bidi="ar-SA"/>
              </w:rPr>
              <w:t>помнить</w:t>
            </w:r>
            <w:r w:rsidRPr="006B3BFB">
              <w:rPr>
                <w:rFonts w:ascii="GHEA Grapalat" w:hAnsi="GHEA Grapalat"/>
                <w:color w:val="000000"/>
                <w:sz w:val="18"/>
                <w:szCs w:val="18"/>
                <w:lang w:val="hy-AM" w:eastAsia="en-US" w:bidi="ar-SA"/>
              </w:rPr>
              <w:t>, 25%</w:t>
            </w:r>
            <w:r w:rsidRPr="006B3BFB">
              <w:rPr>
                <w:rFonts w:ascii="GHEA Grapalat" w:hAnsi="GHEA Grapalat" w:cs="Sylfaen"/>
                <w:color w:val="000000"/>
                <w:sz w:val="18"/>
                <w:szCs w:val="18"/>
                <w:lang w:val="hy-AM" w:eastAsia="en-US" w:bidi="ar-SA"/>
              </w:rPr>
              <w:t>спиральный</w:t>
            </w:r>
            <w:r w:rsidRPr="006B3BFB">
              <w:rPr>
                <w:rFonts w:ascii="GHEA Grapalat" w:hAnsi="GHEA Grapalat"/>
                <w:color w:val="000000"/>
                <w:sz w:val="18"/>
                <w:szCs w:val="18"/>
                <w:lang w:val="hy-AM" w:eastAsia="en-US" w:bidi="ar-SA"/>
              </w:rPr>
              <w:t>, 25%</w:t>
            </w:r>
            <w:r w:rsidRPr="006B3BFB">
              <w:rPr>
                <w:rFonts w:ascii="GHEA Grapalat" w:hAnsi="GHEA Grapalat" w:cs="Sylfaen"/>
                <w:color w:val="000000"/>
                <w:sz w:val="18"/>
                <w:szCs w:val="18"/>
                <w:lang w:val="hy-AM" w:eastAsia="en-US" w:bidi="ar-SA"/>
              </w:rPr>
              <w:t>пружинистый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 xml:space="preserve">Право на </w:t>
            </w:r>
            <w:r w:rsidRPr="006B3BFB">
              <w:rPr>
                <w:rFonts w:ascii="GHEA Grapalat" w:hAnsi="GHEA Grapalat" w:cs="Sylfaen"/>
                <w:color w:val="000000"/>
                <w:sz w:val="18"/>
                <w:szCs w:val="18"/>
                <w:lang w:val="hy-AM" w:eastAsia="en-US" w:bidi="ar-SA"/>
              </w:rPr>
              <w:lastRenderedPageBreak/>
              <w:t>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остаток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90%</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производство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даты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12:00</w:t>
            </w:r>
            <w:r w:rsidRPr="006B3BFB">
              <w:rPr>
                <w:rFonts w:ascii="GHEA Grapalat" w:hAnsi="GHEA Grapalat" w:cs="Sylfaen"/>
                <w:color w:val="000000"/>
                <w:sz w:val="18"/>
                <w:szCs w:val="18"/>
                <w:lang w:val="hy-AM" w:eastAsia="en-US" w:bidi="ar-SA"/>
              </w:rPr>
              <w:t>месяц</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874:</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зерна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015/2011)</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 &lt;&lt;: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&gt;&gt;:</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разборчиво.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cs="Sylfaen"/>
                <w:sz w:val="20"/>
                <w:szCs w:val="20"/>
                <w:lang w:val="en-US" w:eastAsia="en-US" w:bidi="ar-SA"/>
              </w:rPr>
            </w:pPr>
            <w:r w:rsidRPr="006B3BFB">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cs="Calibri"/>
                <w:color w:val="000000"/>
                <w:sz w:val="20"/>
                <w:szCs w:val="20"/>
                <w:lang w:val="en-US" w:eastAsia="en-US" w:bidi="ar-SA"/>
              </w:rPr>
            </w:pPr>
            <w:r w:rsidRPr="006B3BFB">
              <w:rPr>
                <w:rFonts w:ascii="GHEA Grapalat" w:hAnsi="GHEA Grapalat" w:cs="Calibri"/>
                <w:color w:val="000000"/>
                <w:sz w:val="20"/>
                <w:szCs w:val="20"/>
                <w:lang w:val="en-US" w:eastAsia="en-US" w:bidi="ar-SA"/>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123000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cs="Calibri"/>
                <w:color w:val="000000"/>
                <w:sz w:val="16"/>
                <w:szCs w:val="16"/>
                <w:lang w:eastAsia="en-US" w:bidi="ar-SA"/>
              </w:rPr>
            </w:pPr>
            <w:r w:rsidRPr="006B3BFB">
              <w:rPr>
                <w:rFonts w:ascii="GHEA Grapalat" w:hAnsi="GHEA Grapalat" w:cs="Calibri"/>
                <w:color w:val="000000"/>
                <w:sz w:val="16"/>
                <w:szCs w:val="16"/>
                <w:lang w:eastAsia="en-US" w:bidi="ar-SA"/>
              </w:rPr>
              <w:t>410: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cs="Calibri"/>
                <w:color w:val="000000"/>
                <w:sz w:val="16"/>
                <w:szCs w:val="16"/>
                <w:lang w:eastAsia="en-US" w:bidi="ar-SA"/>
              </w:rPr>
            </w:pPr>
            <w:r w:rsidRPr="006B3BFB">
              <w:rPr>
                <w:rFonts w:ascii="GHEA Grapalat" w:hAnsi="GHEA Grapalat" w:cs="Calibri"/>
                <w:color w:val="000000"/>
                <w:sz w:val="16"/>
                <w:szCs w:val="16"/>
                <w:lang w:eastAsia="en-US" w:bidi="ar-SA"/>
              </w:rPr>
              <w:t>410:</w:t>
            </w:r>
          </w:p>
        </w:tc>
        <w:tc>
          <w:tcPr>
            <w:tcW w:w="900" w:type="dxa"/>
            <w:shd w:val="clear" w:color="auto" w:fill="auto"/>
          </w:tcPr>
          <w:p w:rsidR="006B3BFB" w:rsidRPr="006B3BFB" w:rsidRDefault="006B3BFB" w:rsidP="006B3BFB">
            <w:pPr>
              <w:rPr>
                <w:rFonts w:ascii="GHEA Grapalat" w:hAnsi="GHEA Grapalat" w:cs="Sylfaen"/>
                <w:sz w:val="16"/>
                <w:szCs w:val="16"/>
                <w:lang w:val="hy-AM" w:eastAsia="en-US" w:bidi="ar-SA"/>
              </w:rPr>
            </w:pPr>
            <w:r w:rsidRPr="006B3BFB">
              <w:rPr>
                <w:rFonts w:ascii="GHEA Grapalat" w:hAnsi="GHEA Grapalat" w:cs="Sylfaen"/>
                <w:sz w:val="16"/>
                <w:szCs w:val="16"/>
                <w:lang w:val="hy-AM" w:eastAsia="en-US" w:bidi="ar-SA"/>
              </w:rPr>
              <w:t xml:space="preserve">После вступления договора в силу до последнего рабочего дня, установленного на </w:t>
            </w:r>
            <w:r w:rsidRPr="006B3BFB">
              <w:rPr>
                <w:rFonts w:ascii="GHEA Grapalat" w:hAnsi="GHEA Grapalat" w:cs="Sylfaen"/>
                <w:sz w:val="16"/>
                <w:szCs w:val="16"/>
                <w:lang w:val="hy-AM" w:eastAsia="en-US" w:bidi="ar-SA"/>
              </w:rPr>
              <w:lastRenderedPageBreak/>
              <w:t>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lastRenderedPageBreak/>
              <w:t>5</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15831000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sz w:val="20"/>
                <w:szCs w:val="20"/>
                <w:lang w:val="en-US" w:eastAsia="en-US" w:bidi="ar-SA"/>
              </w:rPr>
              <w:t>Сахар</w:t>
            </w:r>
            <w:r w:rsidRPr="006B3BFB">
              <w:rPr>
                <w:rFonts w:ascii="GHEA Grapalat" w:hAnsi="GHEA Grapalat"/>
                <w:sz w:val="20"/>
                <w:szCs w:val="20"/>
                <w:lang w:val="en-US" w:eastAsia="en-US" w:bidi="ar-SA"/>
              </w:rPr>
              <w:t xml:space="preserve">  </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sz w:val="16"/>
                <w:szCs w:val="16"/>
                <w:lang w:val="hy-AM" w:eastAsia="en-US" w:bidi="ar-SA"/>
              </w:rPr>
              <w:t>белый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цвет</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Сорун</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сладкий</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сухой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в состоянии</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без</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сторона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по вкусу</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и:</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запах</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как</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сухой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в состоянии</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вот так</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электронная почта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в растворе</w:t>
            </w:r>
            <w:r w:rsidRPr="006B3BFB">
              <w:rPr>
                <w:rFonts w:ascii="GHEA Grapalat" w:hAnsi="GHEA Grapalat" w:cs="Arial"/>
                <w:sz w:val="16"/>
                <w:szCs w:val="16"/>
                <w:lang w:val="hy-AM" w:eastAsia="en-US" w:bidi="ar-SA"/>
              </w:rPr>
              <w:t>),</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фабрика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соответствующий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 маркировкой</w:t>
            </w:r>
            <w:r w:rsidRPr="006B3BFB">
              <w:rPr>
                <w:rFonts w:ascii="GHEA Grapalat" w:hAnsi="GHEA Grapalat"/>
                <w:color w:val="000000"/>
                <w:sz w:val="18"/>
                <w:szCs w:val="18"/>
                <w:lang w:val="hy-AM" w:eastAsia="en-US" w:bidi="ar-SA"/>
              </w:rPr>
              <w:t>:</w:t>
            </w:r>
            <w:r w:rsidRPr="006B3BFB">
              <w:rPr>
                <w:rFonts w:ascii="GHEA Grapalat" w:hAnsi="GHEA Grapalat" w:cs="Sylfaen"/>
                <w:sz w:val="16"/>
                <w:szCs w:val="16"/>
                <w:lang w:val="hy-AM" w:eastAsia="en-US" w:bidi="ar-SA"/>
              </w:rPr>
              <w:t>ГОСТ 33222-2015: Марка ТС-1, ТС-2 или аналог.</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решение</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нуждаться</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является</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быть</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прозрачный</w:t>
            </w:r>
            <w:r w:rsidRPr="006B3BFB">
              <w:rPr>
                <w:rFonts w:ascii="GHEA Grapalat" w:hAnsi="GHEA Grapalat" w:cs="Arial"/>
                <w:sz w:val="16"/>
                <w:szCs w:val="16"/>
                <w:lang w:val="hy-AM" w:eastAsia="en-US" w:bidi="ar-SA"/>
              </w:rPr>
              <w:t>,</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без</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нерешенный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осадка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и:</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сторона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смесей</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сахарозы</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массивный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часть</w:t>
            </w:r>
            <w:r w:rsidRPr="006B3BFB">
              <w:rPr>
                <w:rFonts w:ascii="GHEA Grapalat" w:hAnsi="GHEA Grapalat" w:cs="Arial"/>
                <w:sz w:val="16"/>
                <w:szCs w:val="16"/>
                <w:lang w:val="hy-AM" w:eastAsia="en-US" w:bidi="ar-SA"/>
              </w:rPr>
              <w:t>``</w:t>
            </w:r>
            <w:r w:rsidRPr="006B3BFB">
              <w:rPr>
                <w:rFonts w:ascii="GHEA Grapalat" w:hAnsi="GHEA Grapalat"/>
                <w:sz w:val="16"/>
                <w:szCs w:val="16"/>
                <w:lang w:val="hy-AM" w:eastAsia="en-US" w:bidi="ar-SA"/>
              </w:rPr>
              <w:t>99,75%-</w:t>
            </w:r>
            <w:r w:rsidRPr="006B3BFB">
              <w:rPr>
                <w:rFonts w:ascii="GHEA Grapalat" w:hAnsi="GHEA Grapalat" w:cs="Sylfaen"/>
                <w:sz w:val="16"/>
                <w:szCs w:val="16"/>
                <w:lang w:val="hy-AM" w:eastAsia="en-US" w:bidi="ar-SA"/>
              </w:rPr>
              <w:t>от</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нет</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меньше</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сухой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материала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на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включая</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влаги</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массивный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часть</w:t>
            </w:r>
            <w:r w:rsidRPr="006B3BFB">
              <w:rPr>
                <w:rFonts w:ascii="GHEA Grapalat" w:hAnsi="GHEA Grapalat" w:cs="Arial"/>
                <w:sz w:val="16"/>
                <w:szCs w:val="16"/>
                <w:lang w:val="hy-AM" w:eastAsia="en-US" w:bidi="ar-SA"/>
              </w:rPr>
              <w:t>``</w:t>
            </w:r>
            <w:r w:rsidRPr="006B3BFB">
              <w:rPr>
                <w:rFonts w:ascii="GHEA Grapalat" w:hAnsi="GHEA Grapalat"/>
                <w:sz w:val="16"/>
                <w:szCs w:val="16"/>
                <w:lang w:val="hy-AM" w:eastAsia="en-US" w:bidi="ar-SA"/>
              </w:rPr>
              <w:t>0,14%-</w:t>
            </w:r>
            <w:r w:rsidRPr="006B3BFB">
              <w:rPr>
                <w:rFonts w:ascii="GHEA Grapalat" w:hAnsi="GHEA Grapalat" w:cs="Sylfaen"/>
                <w:sz w:val="16"/>
                <w:szCs w:val="16"/>
                <w:lang w:val="hy-AM" w:eastAsia="en-US" w:bidi="ar-SA"/>
              </w:rPr>
              <w:t>от</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нет</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более</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ферроперевозчиков</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массивный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часть</w:t>
            </w:r>
            <w:r w:rsidRPr="006B3BFB">
              <w:rPr>
                <w:rFonts w:ascii="GHEA Grapalat" w:hAnsi="GHEA Grapalat" w:cs="Arial"/>
                <w:sz w:val="16"/>
                <w:szCs w:val="16"/>
                <w:lang w:val="hy-AM" w:eastAsia="en-US" w:bidi="ar-SA"/>
              </w:rPr>
              <w:t>- 0,0003%</w:t>
            </w:r>
            <w:r w:rsidRPr="006B3BFB">
              <w:rPr>
                <w:rFonts w:ascii="GHEA Grapalat" w:hAnsi="GHEA Grapalat" w:cs="Sylfaen"/>
                <w:sz w:val="16"/>
                <w:szCs w:val="16"/>
                <w:lang w:val="hy-AM" w:eastAsia="en-US" w:bidi="ar-SA"/>
              </w:rPr>
              <w:t>от</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нет</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более</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ГОСТ:</w:t>
            </w:r>
            <w:r w:rsidRPr="006B3BFB">
              <w:rPr>
                <w:rFonts w:ascii="GHEA Grapalat" w:hAnsi="GHEA Grapalat"/>
                <w:sz w:val="16"/>
                <w:szCs w:val="16"/>
                <w:lang w:val="hy-AM" w:eastAsia="en-US" w:bidi="ar-SA"/>
              </w:rPr>
              <w:t>21-94</w:t>
            </w:r>
            <w:r w:rsidRPr="006B3BFB">
              <w:rPr>
                <w:rFonts w:ascii="GHEA Grapalat" w:hAnsi="GHEA Grapalat" w:cs="Sylfaen"/>
                <w:sz w:val="16"/>
                <w:szCs w:val="16"/>
                <w:lang w:val="hy-AM" w:eastAsia="en-US" w:bidi="ar-SA"/>
              </w:rPr>
              <w:t>или</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эквивалент</w:t>
            </w:r>
            <w:r w:rsidRPr="006B3BFB">
              <w:rPr>
                <w:rFonts w:ascii="GHEA Grapalat" w:hAnsi="GHEA Grapalat" w:cs="Arial"/>
                <w:sz w:val="16"/>
                <w:szCs w:val="16"/>
                <w:lang w:val="hy-AM" w:eastAsia="en-US" w:bidi="ar-SA"/>
              </w:rPr>
              <w:t>:</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Право на участие</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остаток</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период</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предложения</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в данный момент</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определенный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период</w:t>
            </w:r>
            <w:r w:rsidRPr="006B3BFB">
              <w:rPr>
                <w:rFonts w:ascii="GHEA Grapalat" w:hAnsi="GHEA Grapalat" w:cs="Arial"/>
                <w:sz w:val="16"/>
                <w:szCs w:val="16"/>
                <w:lang w:val="hy-AM" w:eastAsia="en-US" w:bidi="ar-SA"/>
              </w:rPr>
              <w:t>1/2-</w:t>
            </w:r>
            <w:r w:rsidRPr="006B3BFB">
              <w:rPr>
                <w:rFonts w:ascii="GHEA Grapalat" w:hAnsi="GHEA Grapalat" w:cs="Sylfaen"/>
                <w:sz w:val="16"/>
                <w:szCs w:val="16"/>
                <w:lang w:val="hy-AM" w:eastAsia="en-US" w:bidi="ar-SA"/>
              </w:rPr>
              <w:t>от</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нет</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меньше</w:t>
            </w:r>
            <w:r w:rsidRPr="006B3BFB">
              <w:rPr>
                <w:rFonts w:ascii="GHEA Grapalat" w:hAnsi="GHEA Grapalat" w:cs="Arial"/>
                <w:sz w:val="16"/>
                <w:szCs w:val="16"/>
                <w:lang w:val="hy-AM" w:eastAsia="en-US" w:bidi="ar-SA"/>
              </w:rPr>
              <w:t>:</w:t>
            </w:r>
            <w:r w:rsidRPr="006B3BFB">
              <w:rPr>
                <w:rFonts w:ascii="GHEA Grapalat" w:hAnsi="GHEA Grapalat"/>
                <w:sz w:val="16"/>
                <w:szCs w:val="16"/>
                <w:lang w:val="hy-AM" w:eastAsia="en-US" w:bidi="ar-SA"/>
              </w:rPr>
              <w:t xml:space="preserve"> </w:t>
            </w:r>
            <w:r w:rsidRPr="006B3BFB">
              <w:rPr>
                <w:rFonts w:ascii="GHEA Grapalat" w:hAnsi="GHEA Grapalat"/>
                <w:sz w:val="16"/>
                <w:szCs w:val="16"/>
                <w:lang w:val="hy-AM" w:eastAsia="en-US" w:bidi="ar-SA"/>
              </w:rPr>
              <w:br/>
            </w:r>
            <w:r w:rsidRPr="006B3BFB">
              <w:rPr>
                <w:rFonts w:ascii="GHEA Grapalat" w:hAnsi="GHEA Grapalat" w:cs="Sylfaen"/>
                <w:sz w:val="16"/>
                <w:szCs w:val="16"/>
                <w:lang w:val="hy-AM" w:eastAsia="en-US" w:bidi="ar-SA"/>
              </w:rPr>
              <w:t>Безопасность</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маркировка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и:</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упаковка: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еда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нуждаться</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является</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при условии</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быть</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согласие</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оценка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в соответствии с</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Таможня</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союз</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комиссии</w:t>
            </w:r>
            <w:r w:rsidRPr="006B3BFB">
              <w:rPr>
                <w:rFonts w:ascii="GHEA Grapalat" w:hAnsi="GHEA Grapalat"/>
                <w:sz w:val="16"/>
                <w:szCs w:val="16"/>
                <w:lang w:val="hy-AM" w:eastAsia="en-US" w:bidi="ar-SA"/>
              </w:rPr>
              <w:t>2011 год</w:t>
            </w:r>
            <w:r w:rsidRPr="006B3BFB">
              <w:rPr>
                <w:rFonts w:ascii="GHEA Grapalat" w:hAnsi="GHEA Grapalat" w:cs="Sylfaen"/>
                <w:sz w:val="16"/>
                <w:szCs w:val="16"/>
                <w:lang w:val="hy-AM" w:eastAsia="en-US" w:bidi="ar-SA"/>
              </w:rPr>
              <w:t>год</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декабрь</w:t>
            </w:r>
            <w:r w:rsidRPr="006B3BFB">
              <w:rPr>
                <w:rFonts w:ascii="GHEA Grapalat" w:hAnsi="GHEA Grapalat" w:cs="Arial"/>
                <w:sz w:val="16"/>
                <w:szCs w:val="16"/>
                <w:lang w:val="hy-AM" w:eastAsia="en-US" w:bidi="ar-SA"/>
              </w:rPr>
              <w:t>9-</w:t>
            </w:r>
            <w:r w:rsidRPr="006B3BFB">
              <w:rPr>
                <w:rFonts w:ascii="GHEA Grapalat" w:hAnsi="GHEA Grapalat" w:cs="Sylfaen"/>
                <w:sz w:val="16"/>
                <w:szCs w:val="16"/>
                <w:lang w:val="hy-AM" w:eastAsia="en-US" w:bidi="ar-SA"/>
              </w:rPr>
              <w:t>в:</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число</w:t>
            </w:r>
            <w:r w:rsidRPr="006B3BFB">
              <w:rPr>
                <w:rFonts w:ascii="GHEA Grapalat" w:hAnsi="GHEA Grapalat" w:cs="Arial"/>
                <w:sz w:val="16"/>
                <w:szCs w:val="16"/>
                <w:lang w:val="hy-AM" w:eastAsia="en-US" w:bidi="ar-SA"/>
              </w:rPr>
              <w:t>880:</w:t>
            </w:r>
            <w:r w:rsidRPr="006B3BFB">
              <w:rPr>
                <w:rFonts w:ascii="GHEA Grapalat" w:hAnsi="GHEA Grapalat" w:cs="Sylfaen"/>
                <w:sz w:val="16"/>
                <w:szCs w:val="16"/>
                <w:lang w:val="hy-AM" w:eastAsia="en-US" w:bidi="ar-SA"/>
              </w:rPr>
              <w:t>по решению</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одобренный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Еда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безопасность</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ММ:</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ТК:</w:t>
            </w:r>
            <w:r w:rsidRPr="006B3BFB">
              <w:rPr>
                <w:rFonts w:ascii="GHEA Grapalat" w:hAnsi="GHEA Grapalat"/>
                <w:sz w:val="16"/>
                <w:szCs w:val="16"/>
                <w:lang w:val="hy-AM" w:eastAsia="en-US" w:bidi="ar-SA"/>
              </w:rPr>
              <w:t>21/2011),</w:t>
            </w:r>
            <w:r w:rsidRPr="006B3BFB">
              <w:rPr>
                <w:rFonts w:ascii="GHEA Grapalat" w:hAnsi="GHEA Grapalat" w:cs="Sylfaen"/>
                <w:sz w:val="16"/>
                <w:szCs w:val="16"/>
                <w:lang w:val="hy-AM" w:eastAsia="en-US" w:bidi="ar-SA"/>
              </w:rPr>
              <w:t>Таможня</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союз</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комиссии</w:t>
            </w:r>
            <w:r w:rsidRPr="006B3BFB">
              <w:rPr>
                <w:rFonts w:ascii="GHEA Grapalat" w:hAnsi="GHEA Grapalat" w:cs="Arial"/>
                <w:sz w:val="16"/>
                <w:szCs w:val="16"/>
                <w:lang w:val="hy-AM" w:eastAsia="en-US" w:bidi="ar-SA"/>
              </w:rPr>
              <w:t>2011 год</w:t>
            </w:r>
            <w:r w:rsidRPr="006B3BFB">
              <w:rPr>
                <w:rFonts w:ascii="GHEA Grapalat" w:hAnsi="GHEA Grapalat" w:cs="Sylfaen"/>
                <w:sz w:val="16"/>
                <w:szCs w:val="16"/>
                <w:lang w:val="hy-AM" w:eastAsia="en-US" w:bidi="ar-SA"/>
              </w:rPr>
              <w:t>год</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декабрь</w:t>
            </w:r>
            <w:r w:rsidRPr="006B3BFB">
              <w:rPr>
                <w:rFonts w:ascii="GHEA Grapalat" w:hAnsi="GHEA Grapalat" w:cs="Arial"/>
                <w:sz w:val="16"/>
                <w:szCs w:val="16"/>
                <w:lang w:val="hy-AM" w:eastAsia="en-US" w:bidi="ar-SA"/>
              </w:rPr>
              <w:t>9-</w:t>
            </w:r>
            <w:r w:rsidRPr="006B3BFB">
              <w:rPr>
                <w:rFonts w:ascii="GHEA Grapalat" w:hAnsi="GHEA Grapalat" w:cs="Sylfaen"/>
                <w:sz w:val="16"/>
                <w:szCs w:val="16"/>
                <w:lang w:val="hy-AM" w:eastAsia="en-US" w:bidi="ar-SA"/>
              </w:rPr>
              <w:t>в:</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число</w:t>
            </w:r>
            <w:r w:rsidRPr="006B3BFB">
              <w:rPr>
                <w:rFonts w:ascii="GHEA Grapalat" w:hAnsi="GHEA Grapalat" w:cs="Arial"/>
                <w:sz w:val="16"/>
                <w:szCs w:val="16"/>
                <w:lang w:val="hy-AM" w:eastAsia="en-US" w:bidi="ar-SA"/>
              </w:rPr>
              <w:t xml:space="preserve"> </w:t>
            </w:r>
            <w:r w:rsidRPr="006B3BFB">
              <w:rPr>
                <w:rFonts w:ascii="GHEA Grapalat" w:hAnsi="GHEA Grapalat"/>
                <w:sz w:val="16"/>
                <w:szCs w:val="16"/>
                <w:lang w:val="hy-AM" w:eastAsia="en-US" w:bidi="ar-SA"/>
              </w:rPr>
              <w:t>881:</w:t>
            </w:r>
            <w:r w:rsidRPr="006B3BFB">
              <w:rPr>
                <w:rFonts w:ascii="GHEA Grapalat" w:hAnsi="GHEA Grapalat" w:cs="Sylfaen"/>
                <w:sz w:val="16"/>
                <w:szCs w:val="16"/>
                <w:lang w:val="hy-AM" w:eastAsia="en-US" w:bidi="ar-SA"/>
              </w:rPr>
              <w:t>по решению</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одобренный</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Еда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маркировка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ММ:</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ТК:</w:t>
            </w:r>
            <w:r w:rsidRPr="006B3BFB">
              <w:rPr>
                <w:rFonts w:ascii="GHEA Grapalat" w:hAnsi="GHEA Grapalat" w:cs="Arial"/>
                <w:sz w:val="16"/>
                <w:szCs w:val="16"/>
                <w:lang w:val="hy-AM" w:eastAsia="en-US" w:bidi="ar-SA"/>
              </w:rPr>
              <w:t>22/2011),</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Таможня</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союз</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комиссии</w:t>
            </w:r>
            <w:r w:rsidRPr="006B3BFB">
              <w:rPr>
                <w:rFonts w:ascii="GHEA Grapalat" w:hAnsi="GHEA Grapalat" w:cs="Arial"/>
                <w:sz w:val="16"/>
                <w:szCs w:val="16"/>
                <w:lang w:val="hy-AM" w:eastAsia="en-US" w:bidi="ar-SA"/>
              </w:rPr>
              <w:t>2011 год</w:t>
            </w:r>
            <w:r w:rsidRPr="006B3BFB">
              <w:rPr>
                <w:rFonts w:ascii="GHEA Grapalat" w:hAnsi="GHEA Grapalat" w:cs="Sylfaen"/>
                <w:sz w:val="16"/>
                <w:szCs w:val="16"/>
                <w:lang w:val="hy-AM" w:eastAsia="en-US" w:bidi="ar-SA"/>
              </w:rPr>
              <w:t>год</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Август</w:t>
            </w:r>
            <w:r w:rsidRPr="006B3BFB">
              <w:rPr>
                <w:rFonts w:ascii="GHEA Grapalat" w:hAnsi="GHEA Grapalat" w:cs="Arial"/>
                <w:sz w:val="16"/>
                <w:szCs w:val="16"/>
                <w:lang w:val="hy-AM" w:eastAsia="en-US" w:bidi="ar-SA"/>
              </w:rPr>
              <w:t>16-</w:t>
            </w:r>
            <w:r w:rsidRPr="006B3BFB">
              <w:rPr>
                <w:rFonts w:ascii="GHEA Grapalat" w:hAnsi="GHEA Grapalat" w:cs="Sylfaen"/>
                <w:sz w:val="16"/>
                <w:szCs w:val="16"/>
                <w:lang w:val="hy-AM" w:eastAsia="en-US" w:bidi="ar-SA"/>
              </w:rPr>
              <w:t>в:</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число</w:t>
            </w:r>
            <w:r w:rsidRPr="006B3BFB">
              <w:rPr>
                <w:rFonts w:ascii="GHEA Grapalat" w:hAnsi="GHEA Grapalat" w:cs="Arial"/>
                <w:sz w:val="16"/>
                <w:szCs w:val="16"/>
                <w:lang w:val="hy-AM" w:eastAsia="en-US" w:bidi="ar-SA"/>
              </w:rPr>
              <w:t>769:</w:t>
            </w:r>
            <w:r w:rsidRPr="006B3BFB">
              <w:rPr>
                <w:rFonts w:ascii="GHEA Grapalat" w:hAnsi="GHEA Grapalat" w:cs="Sylfaen"/>
                <w:sz w:val="16"/>
                <w:szCs w:val="16"/>
                <w:lang w:val="hy-AM" w:eastAsia="en-US" w:bidi="ar-SA"/>
              </w:rPr>
              <w:t>по решению</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одобренный</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упаковки</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безопасность</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ММ:</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ТК:</w:t>
            </w:r>
            <w:r w:rsidRPr="006B3BFB">
              <w:rPr>
                <w:rFonts w:ascii="GHEA Grapalat" w:hAnsi="GHEA Grapalat" w:cs="Arial"/>
                <w:sz w:val="16"/>
                <w:szCs w:val="16"/>
                <w:lang w:val="hy-AM" w:eastAsia="en-US" w:bidi="ar-SA"/>
              </w:rPr>
              <w:t>005/2011)</w:t>
            </w:r>
            <w:r w:rsidRPr="006B3BFB">
              <w:rPr>
                <w:rFonts w:ascii="GHEA Grapalat" w:hAnsi="GHEA Grapalat" w:cs="Sylfaen"/>
                <w:sz w:val="16"/>
                <w:szCs w:val="16"/>
                <w:lang w:val="hy-AM" w:eastAsia="en-US" w:bidi="ar-SA"/>
              </w:rPr>
              <w:t>Таможня</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союз</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технический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правила</w:t>
            </w:r>
            <w:r w:rsidRPr="006B3BFB">
              <w:rPr>
                <w:rFonts w:ascii="GHEA Grapalat" w:hAnsi="GHEA Grapalat" w:cs="Arial"/>
                <w:sz w:val="16"/>
                <w:szCs w:val="16"/>
                <w:lang w:val="hy-AM" w:eastAsia="en-US" w:bidi="ar-SA"/>
              </w:rPr>
              <w:t>, "</w:t>
            </w:r>
            <w:r w:rsidRPr="006B3BFB">
              <w:rPr>
                <w:rFonts w:ascii="GHEA Grapalat" w:hAnsi="GHEA Grapalat" w:cs="Sylfaen"/>
                <w:sz w:val="16"/>
                <w:szCs w:val="16"/>
                <w:lang w:val="hy-AM" w:eastAsia="en-US" w:bidi="ar-SA"/>
              </w:rPr>
              <w:t>Еда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безопасность</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РА: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закона</w:t>
            </w:r>
            <w:r w:rsidRPr="006B3BFB">
              <w:rPr>
                <w:rFonts w:ascii="GHEA Grapalat" w:hAnsi="GHEA Grapalat" w:cs="Arial"/>
                <w:sz w:val="16"/>
                <w:szCs w:val="16"/>
                <w:lang w:val="hy-AM" w:eastAsia="en-US" w:bidi="ar-SA"/>
              </w:rPr>
              <w:t>9-</w:t>
            </w:r>
            <w:r w:rsidRPr="006B3BFB">
              <w:rPr>
                <w:rFonts w:ascii="GHEA Grapalat" w:hAnsi="GHEA Grapalat" w:cs="Sylfaen"/>
                <w:sz w:val="16"/>
                <w:szCs w:val="16"/>
                <w:lang w:val="hy-AM" w:eastAsia="en-US" w:bidi="ar-SA"/>
              </w:rPr>
              <w:t>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статьи</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и:</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отмеченный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быть</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Евразийский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экономический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союз</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в этом районе</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обращение</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объединенный</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со знаком</w:t>
            </w:r>
            <w:r w:rsidRPr="006B3BFB">
              <w:rPr>
                <w:rFonts w:ascii="GHEA Grapalat" w:hAnsi="GHEA Grapalat" w:cs="Arial"/>
                <w:sz w:val="16"/>
                <w:szCs w:val="16"/>
                <w:lang w:val="hy-AM" w:eastAsia="en-US" w:bidi="ar-SA"/>
              </w:rPr>
              <w:t>:</w:t>
            </w:r>
            <w:r w:rsidRPr="006B3BFB">
              <w:rPr>
                <w:rFonts w:ascii="GHEA Grapalat" w:hAnsi="GHEA Grapalat" w:cs="Sylfaen"/>
                <w:sz w:val="16"/>
                <w:szCs w:val="16"/>
                <w:lang w:val="hy-AM" w:eastAsia="en-US" w:bidi="ar-SA"/>
              </w:rPr>
              <w:t>Маркировка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читаемый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lastRenderedPageBreak/>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420: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231000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16"/>
                <w:szCs w:val="16"/>
                <w:lang w:eastAsia="en-US" w:bidi="ar-SA"/>
              </w:rPr>
              <w:t>550: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550:</w:t>
            </w:r>
          </w:p>
        </w:tc>
        <w:tc>
          <w:tcPr>
            <w:tcW w:w="90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lastRenderedPageBreak/>
              <w:t>6</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15531100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Масло</w:t>
            </w:r>
            <w:r w:rsidRPr="006B3BFB">
              <w:rPr>
                <w:rFonts w:ascii="GHEA Grapalat" w:hAnsi="GHEA Grapalat"/>
                <w:color w:val="000000"/>
                <w:sz w:val="20"/>
                <w:szCs w:val="20"/>
                <w:lang w:val="en-US" w:eastAsia="en-US" w:bidi="ar-SA"/>
              </w:rPr>
              <w:t xml:space="preserve"> </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Сливочный крем / Упаковка:</w:t>
            </w:r>
            <w:r w:rsidRPr="006B3BFB">
              <w:rPr>
                <w:rFonts w:ascii="GHEA Grapalat" w:hAnsi="GHEA Grapalat" w:cs="Sylfaen"/>
                <w:b/>
                <w:color w:val="000000"/>
                <w:sz w:val="18"/>
                <w:szCs w:val="18"/>
                <w:lang w:val="hy-AM" w:eastAsia="en-US" w:bidi="ar-SA"/>
              </w:rPr>
              <w:t>до 25 кг</w:t>
            </w:r>
            <w:r w:rsidRPr="006B3BFB">
              <w:rPr>
                <w:rFonts w:ascii="GHEA Grapalat" w:hAnsi="GHEA Grapalat" w:cs="Sylfaen"/>
                <w:color w:val="000000"/>
                <w:sz w:val="18"/>
                <w:szCs w:val="18"/>
                <w:lang w:val="hy-AM" w:eastAsia="en-US" w:bidi="ar-SA"/>
              </w:rPr>
              <w:t>/по сообщению клиента/; заводские в картонных коробках, жир молочный, жирность не менее 82,9%, качественный, свежий, влага 15,7%, твердые немасляные компоненты 1,4%, калорийность 3090КДж/100г, в заводской упаковке, на которой указан вышеуказанный состав и Срок годности: Оставшийся срок годности на момент поставки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(МИ ТС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Маркировка: разборчивая.Техническая при поставках продуктов питания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hy-AM"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5000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1995000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399:</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eastAsia="en-US" w:bidi="ar-SA"/>
              </w:rPr>
            </w:pPr>
            <w:r w:rsidRPr="006B3BFB">
              <w:rPr>
                <w:rFonts w:ascii="Sylfaen" w:hAnsi="Sylfaen" w:cs="Sylfaen"/>
                <w:sz w:val="20"/>
                <w:szCs w:val="20"/>
                <w:lang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399:</w:t>
            </w:r>
          </w:p>
        </w:tc>
        <w:tc>
          <w:tcPr>
            <w:tcW w:w="90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val="en-US" w:eastAsia="en-US" w:bidi="ar-SA"/>
              </w:rPr>
            </w:pPr>
            <w:r>
              <w:rPr>
                <w:rFonts w:ascii="GHEA Grapalat" w:hAnsi="GHEA Grapalat"/>
                <w:sz w:val="20"/>
                <w:lang w:val="en-US" w:eastAsia="en-US" w:bidi="ar-SA"/>
              </w:rPr>
              <w:t>10</w:t>
            </w:r>
          </w:p>
        </w:tc>
        <w:tc>
          <w:tcPr>
            <w:tcW w:w="1260" w:type="dxa"/>
            <w:shd w:val="clear" w:color="auto" w:fill="auto"/>
          </w:tcPr>
          <w:p w:rsidR="006B3BFB" w:rsidRPr="006B3BFB" w:rsidRDefault="006B3BFB" w:rsidP="006B3BFB">
            <w:pPr>
              <w:rPr>
                <w:rFonts w:ascii="GHEA Grapalat" w:hAnsi="GHEA Grapalat"/>
                <w:color w:val="000000"/>
                <w:sz w:val="20"/>
                <w:szCs w:val="20"/>
                <w:lang w:val="en-US" w:eastAsia="en-US" w:bidi="ar-SA"/>
              </w:rPr>
            </w:pPr>
            <w:r w:rsidRPr="006B3BFB">
              <w:rPr>
                <w:rFonts w:ascii="GHEA Grapalat" w:hAnsi="GHEA Grapalat"/>
                <w:color w:val="000000"/>
                <w:sz w:val="20"/>
                <w:szCs w:val="20"/>
                <w:lang w:val="en-US" w:eastAsia="en-US" w:bidi="ar-SA"/>
              </w:rPr>
              <w:t>15331153</w:t>
            </w:r>
          </w:p>
        </w:tc>
        <w:tc>
          <w:tcPr>
            <w:tcW w:w="1022" w:type="dxa"/>
            <w:shd w:val="clear" w:color="auto" w:fill="auto"/>
          </w:tcPr>
          <w:p w:rsidR="006B3BFB" w:rsidRPr="006B3BFB" w:rsidRDefault="006B3BFB" w:rsidP="006B3BFB">
            <w:pPr>
              <w:rPr>
                <w:rFonts w:ascii="GHEA Grapalat" w:hAnsi="GHEA Grapalat" w:cs="Sylfaen"/>
                <w:color w:val="000000"/>
                <w:sz w:val="20"/>
                <w:szCs w:val="20"/>
                <w:lang w:val="en-US" w:eastAsia="en-US" w:bidi="ar-SA"/>
              </w:rPr>
            </w:pPr>
            <w:r w:rsidRPr="006B3BFB">
              <w:rPr>
                <w:rFonts w:ascii="GHEA Grapalat" w:hAnsi="GHEA Grapalat" w:cs="Sylfaen"/>
                <w:color w:val="000000"/>
                <w:sz w:val="20"/>
                <w:szCs w:val="20"/>
                <w:lang w:val="en-US" w:eastAsia="en-US" w:bidi="ar-SA"/>
              </w:rPr>
              <w:t>Чечевица</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cs="Sylfaen"/>
                <w:color w:val="000000"/>
                <w:sz w:val="18"/>
                <w:szCs w:val="18"/>
                <w:lang w:val="hy-AM" w:eastAsia="en-US" w:bidi="ar-SA"/>
              </w:rPr>
            </w:pPr>
            <w:r w:rsidRPr="006B3BFB">
              <w:rPr>
                <w:rFonts w:ascii="GHEA Grapalat" w:hAnsi="GHEA Grapalat" w:cs="Sylfaen"/>
                <w:color w:val="000000"/>
                <w:sz w:val="18"/>
                <w:szCs w:val="18"/>
                <w:lang w:val="hy-AM" w:eastAsia="en-US" w:bidi="ar-SA"/>
              </w:rPr>
              <w:t>Чечевица</w:t>
            </w:r>
            <w:r w:rsidRPr="006B3BFB">
              <w:rPr>
                <w:rFonts w:ascii="GHEA Grapalat" w:hAnsi="GHEA Grapalat"/>
                <w:color w:val="000000"/>
                <w:sz w:val="18"/>
                <w:szCs w:val="18"/>
                <w:lang w:val="hy-AM" w:eastAsia="en-US" w:bidi="ar-SA"/>
              </w:rPr>
              <w:t xml:space="preserve">  1-</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сорт</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13213-77</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b/>
                <w:color w:val="FF0000"/>
                <w:sz w:val="18"/>
                <w:szCs w:val="18"/>
                <w:lang w:val="hy-AM" w:eastAsia="en-US" w:bidi="ar-SA"/>
              </w:rPr>
              <w:t>Упаковка:</w:t>
            </w:r>
            <w:r w:rsidRPr="006B3BFB">
              <w:rPr>
                <w:rFonts w:ascii="GHEA Grapalat" w:hAnsi="GHEA Grapalat"/>
                <w:b/>
                <w:color w:val="FF0000"/>
                <w:sz w:val="18"/>
                <w:szCs w:val="18"/>
                <w:lang w:val="hy-AM" w:eastAsia="en-US" w:bidi="ar-SA"/>
              </w:rPr>
              <w:t xml:space="preserve"> </w:t>
            </w:r>
            <w:r w:rsidRPr="006B3BFB">
              <w:rPr>
                <w:rFonts w:ascii="GHEA Grapalat" w:hAnsi="GHEA Grapalat" w:cs="Sylfaen"/>
                <w:b/>
                <w:color w:val="FF0000"/>
                <w:sz w:val="18"/>
                <w:szCs w:val="18"/>
                <w:lang w:val="hy-AM" w:eastAsia="en-US" w:bidi="ar-SA"/>
              </w:rPr>
              <w:t>максимум</w:t>
            </w:r>
            <w:r w:rsidRPr="006B3BFB">
              <w:rPr>
                <w:rFonts w:ascii="GHEA Grapalat" w:hAnsi="GHEA Grapalat"/>
                <w:b/>
                <w:color w:val="FF0000"/>
                <w:sz w:val="18"/>
                <w:szCs w:val="18"/>
                <w:lang w:val="hy-AM" w:eastAsia="en-US" w:bidi="ar-SA"/>
              </w:rPr>
              <w:t>5:00</w:t>
            </w:r>
            <w:r w:rsidRPr="006B3BFB">
              <w:rPr>
                <w:rFonts w:ascii="GHEA Grapalat" w:hAnsi="GHEA Grapalat" w:cs="Sylfaen"/>
                <w:b/>
                <w:color w:val="FF0000"/>
                <w:sz w:val="18"/>
                <w:szCs w:val="18"/>
                <w:lang w:val="hy-AM" w:eastAsia="en-US" w:bidi="ar-SA"/>
              </w:rPr>
              <w:t>кг или 25 кг</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гомосексуал</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темный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зеленый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цвет</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откалиброван по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середина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размер</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чистый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сухой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влажность</w:t>
            </w:r>
            <w:r w:rsidRPr="006B3BFB">
              <w:rPr>
                <w:rFonts w:ascii="GHEA Grapalat" w:hAnsi="GHEA Grapalat"/>
                <w:color w:val="000000"/>
                <w:sz w:val="18"/>
                <w:szCs w:val="18"/>
                <w:lang w:val="hy-AM" w:eastAsia="en-US" w:bidi="ar-SA"/>
              </w:rPr>
              <w:t>15,5%</w:t>
            </w:r>
            <w:r w:rsidRPr="006B3BFB">
              <w:rPr>
                <w:rFonts w:ascii="GHEA Grapalat" w:hAnsi="GHEA Grapalat" w:cs="Sylfaen"/>
                <w:color w:val="000000"/>
                <w:sz w:val="18"/>
                <w:szCs w:val="18"/>
                <w:lang w:val="hy-AM" w:eastAsia="en-US" w:bidi="ar-SA"/>
              </w:rPr>
              <w:t>почему?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для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запланировано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полиэтилен</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пленкой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маркировкой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остаток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70%,</w:t>
            </w:r>
            <w:r w:rsidRPr="006B3BFB">
              <w:rPr>
                <w:rFonts w:ascii="GHEA Grapalat" w:hAnsi="GHEA Grapalat" w:cs="Sylfaen"/>
                <w:color w:val="000000"/>
                <w:sz w:val="18"/>
                <w:szCs w:val="18"/>
                <w:lang w:val="hy-AM" w:eastAsia="en-US" w:bidi="ar-SA"/>
              </w:rPr>
              <w:t>действительности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производство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даты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18:00</w:t>
            </w:r>
            <w:r w:rsidRPr="006B3BFB">
              <w:rPr>
                <w:rFonts w:ascii="GHEA Grapalat" w:hAnsi="GHEA Grapalat" w:cs="Sylfaen"/>
                <w:color w:val="000000"/>
                <w:sz w:val="18"/>
                <w:szCs w:val="18"/>
                <w:lang w:val="hy-AM" w:eastAsia="en-US" w:bidi="ar-SA"/>
              </w:rPr>
              <w:t>месяц.</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Примечание: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разборчиво.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lastRenderedPageBreak/>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874:</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зерна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015/2011)</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cs="Sylfaen"/>
                <w:sz w:val="20"/>
                <w:szCs w:val="20"/>
                <w:lang w:val="en-US" w:eastAsia="en-US" w:bidi="ar-SA"/>
              </w:rPr>
            </w:pPr>
            <w:r w:rsidRPr="006B3BFB">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cs="Calibri"/>
                <w:color w:val="000000"/>
                <w:sz w:val="20"/>
                <w:szCs w:val="20"/>
                <w:lang w:val="en-US" w:eastAsia="en-US" w:bidi="ar-SA"/>
              </w:rPr>
            </w:pPr>
            <w:r w:rsidRPr="006B3BFB">
              <w:rPr>
                <w:rFonts w:ascii="GHEA Grapalat" w:hAnsi="GHEA Grapalat" w:cs="Calibri"/>
                <w:color w:val="000000"/>
                <w:sz w:val="20"/>
                <w:szCs w:val="20"/>
                <w:lang w:val="en-US" w:eastAsia="en-US" w:bidi="ar-SA"/>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130 000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cs="Calibri"/>
                <w:color w:val="000000"/>
                <w:sz w:val="16"/>
                <w:szCs w:val="16"/>
                <w:lang w:eastAsia="en-US" w:bidi="ar-SA"/>
              </w:rPr>
            </w:pPr>
            <w:r w:rsidRPr="006B3BFB">
              <w:rPr>
                <w:rFonts w:ascii="GHEA Grapalat" w:hAnsi="GHEA Grapalat" w:cs="Calibri"/>
                <w:color w:val="000000"/>
                <w:sz w:val="16"/>
                <w:szCs w:val="16"/>
                <w:lang w:eastAsia="en-US" w:bidi="ar-SA"/>
              </w:rPr>
              <w:t>200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cs="Calibri"/>
                <w:color w:val="000000"/>
                <w:sz w:val="16"/>
                <w:szCs w:val="16"/>
                <w:lang w:eastAsia="en-US" w:bidi="ar-SA"/>
              </w:rPr>
            </w:pPr>
            <w:r w:rsidRPr="006B3BFB">
              <w:rPr>
                <w:rFonts w:ascii="GHEA Grapalat" w:hAnsi="GHEA Grapalat" w:cs="Calibri"/>
                <w:color w:val="000000"/>
                <w:sz w:val="16"/>
                <w:szCs w:val="16"/>
                <w:lang w:eastAsia="en-US" w:bidi="ar-SA"/>
              </w:rPr>
              <w:t>200</w:t>
            </w:r>
          </w:p>
        </w:tc>
        <w:tc>
          <w:tcPr>
            <w:tcW w:w="900" w:type="dxa"/>
            <w:shd w:val="clear" w:color="auto" w:fill="auto"/>
          </w:tcPr>
          <w:p w:rsidR="006B3BFB" w:rsidRPr="006B3BFB" w:rsidRDefault="006B3BFB" w:rsidP="006B3BFB">
            <w:pPr>
              <w:rPr>
                <w:rFonts w:ascii="GHEA Grapalat" w:hAnsi="GHEA Grapalat" w:cs="Sylfaen"/>
                <w:sz w:val="16"/>
                <w:szCs w:val="16"/>
                <w:lang w:val="hy-AM" w:eastAsia="en-US" w:bidi="ar-SA"/>
              </w:rPr>
            </w:pPr>
            <w:r w:rsidRPr="006B3BFB">
              <w:rPr>
                <w:rFonts w:ascii="GHEA Grapalat" w:hAnsi="GHEA Grapalat" w:cs="Sylfaen"/>
                <w:sz w:val="16"/>
                <w:szCs w:val="16"/>
                <w:lang w:val="hy-AM" w:eastAsia="en-US" w:bidi="ar-SA"/>
              </w:rPr>
              <w:t xml:space="preserve">После вступления договора в силу до последнего рабочего дня, установленного на </w:t>
            </w:r>
            <w:r w:rsidRPr="006B3BFB">
              <w:rPr>
                <w:rFonts w:ascii="GHEA Grapalat" w:hAnsi="GHEA Grapalat" w:cs="Sylfaen"/>
                <w:sz w:val="16"/>
                <w:szCs w:val="16"/>
                <w:lang w:val="hy-AM" w:eastAsia="en-US" w:bidi="ar-SA"/>
              </w:rPr>
              <w:lastRenderedPageBreak/>
              <w:t>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lastRenderedPageBreak/>
              <w:t>15</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15111120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Говядина</w:t>
            </w:r>
            <w:r w:rsidRPr="006B3BFB">
              <w:rPr>
                <w:rFonts w:ascii="GHEA Grapalat" w:hAnsi="GHEA Grapalat"/>
                <w:color w:val="000000"/>
                <w:sz w:val="20"/>
                <w:szCs w:val="20"/>
                <w:lang w:val="en-US" w:eastAsia="en-US" w:bidi="ar-SA"/>
              </w:rPr>
              <w:t xml:space="preserve">  </w:t>
            </w:r>
            <w:r w:rsidRPr="006B3BFB">
              <w:rPr>
                <w:rFonts w:ascii="GHEA Grapalat" w:hAnsi="GHEA Grapalat" w:cs="Sylfaen"/>
                <w:color w:val="000000"/>
                <w:sz w:val="20"/>
                <w:szCs w:val="20"/>
                <w:lang w:val="en-US" w:eastAsia="en-US" w:bidi="ar-SA"/>
              </w:rPr>
              <w:t>мясо</w:t>
            </w:r>
            <w:r w:rsidRPr="006B3BFB">
              <w:rPr>
                <w:rFonts w:ascii="GHEA Grapalat" w:hAnsi="GHEA Grapalat"/>
                <w:color w:val="000000"/>
                <w:sz w:val="20"/>
                <w:szCs w:val="20"/>
                <w:lang w:val="en-US" w:eastAsia="en-US" w:bidi="ar-SA"/>
              </w:rPr>
              <w:t xml:space="preserve"> </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Мясо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говядина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местный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мягкий</w:t>
            </w:r>
            <w:r w:rsidRPr="006B3BFB">
              <w:rPr>
                <w:rFonts w:ascii="GHEA Grapalat" w:hAnsi="GHEA Grapalat"/>
                <w:color w:val="000000"/>
                <w:sz w:val="18"/>
                <w:szCs w:val="18"/>
                <w:lang w:val="hy-AM" w:eastAsia="en-US" w:bidi="ar-SA"/>
              </w:rPr>
              <w:t xml:space="preserve">  бойня</w:t>
            </w:r>
            <w:r w:rsidRPr="006B3BFB">
              <w:rPr>
                <w:rFonts w:ascii="GHEA Grapalat" w:hAnsi="GHEA Grapalat" w:cs="Arial"/>
                <w:color w:val="000000"/>
                <w:sz w:val="18"/>
                <w:szCs w:val="18"/>
                <w:lang w:val="hy-AM" w:eastAsia="en-US" w:bidi="ar-SA"/>
              </w:rPr>
              <w:t>источник</w:t>
            </w:r>
            <w:r w:rsidRPr="006B3BFB">
              <w:rPr>
                <w:rFonts w:ascii="GHEA Grapalat" w:hAnsi="GHEA Grapalat" w:cs="Sylfaen"/>
                <w:color w:val="000000"/>
                <w:sz w:val="18"/>
                <w:szCs w:val="18"/>
                <w:lang w:val="hy-AM" w:eastAsia="en-US" w:bidi="ar-SA"/>
              </w:rPr>
              <w:t>пропорционально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разделенный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замороженный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жирный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хорошо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развитый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мышцами</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хранится</w:t>
            </w:r>
            <w:r w:rsidRPr="006B3BFB">
              <w:rPr>
                <w:rFonts w:ascii="GHEA Grapalat" w:hAnsi="GHEA Grapalat"/>
                <w:color w:val="000000"/>
                <w:sz w:val="18"/>
                <w:szCs w:val="18"/>
                <w:lang w:val="hy-AM" w:eastAsia="en-US" w:bidi="ar-SA"/>
              </w:rPr>
              <w:t>0:</w:t>
            </w:r>
            <w:r w:rsidRPr="006B3BFB">
              <w:rPr>
                <w:rFonts w:ascii="GHEA Grapalat" w:hAnsi="GHEA Grapalat" w:cs="Sylfaen"/>
                <w:color w:val="000000"/>
                <w:sz w:val="18"/>
                <w:szCs w:val="18"/>
                <w:lang w:val="hy-AM" w:eastAsia="en-US" w:bidi="ar-SA"/>
              </w:rPr>
              <w:t>ой</w:t>
            </w:r>
            <w:r w:rsidRPr="006B3BFB">
              <w:rPr>
                <w:rFonts w:ascii="GHEA Grapalat" w:hAnsi="GHEA Grapalat"/>
                <w:color w:val="000000"/>
                <w:sz w:val="18"/>
                <w:szCs w:val="18"/>
                <w:lang w:val="hy-AM" w:eastAsia="en-US" w:bidi="ar-SA"/>
              </w:rPr>
              <w:t>С -</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w:t>
            </w:r>
            <w:r w:rsidRPr="006B3BFB">
              <w:rPr>
                <w:rFonts w:ascii="GHEA Grapalat" w:hAnsi="GHEA Grapalat"/>
                <w:color w:val="000000"/>
                <w:sz w:val="18"/>
                <w:szCs w:val="18"/>
                <w:lang w:val="hy-AM" w:eastAsia="en-US" w:bidi="ar-SA"/>
              </w:rPr>
              <w:t>4:</w:t>
            </w:r>
            <w:r w:rsidRPr="006B3BFB">
              <w:rPr>
                <w:rFonts w:ascii="GHEA Grapalat" w:hAnsi="GHEA Grapalat" w:cs="Sylfaen"/>
                <w:color w:val="000000"/>
                <w:sz w:val="18"/>
                <w:szCs w:val="18"/>
                <w:lang w:val="hy-AM" w:eastAsia="en-US" w:bidi="ar-SA"/>
              </w:rPr>
              <w:t>ой</w:t>
            </w:r>
            <w:r w:rsidRPr="006B3BFB">
              <w:rPr>
                <w:rFonts w:ascii="GHEA Grapalat" w:hAnsi="GHEA Grapalat"/>
                <w:color w:val="000000"/>
                <w:sz w:val="18"/>
                <w:szCs w:val="18"/>
                <w:lang w:val="hy-AM" w:eastAsia="en-US" w:bidi="ar-SA"/>
              </w:rPr>
              <w:t>С:</w:t>
            </w:r>
            <w:r w:rsidRPr="006B3BFB">
              <w:rPr>
                <w:rFonts w:ascii="GHEA Grapalat" w:hAnsi="GHEA Grapalat" w:cs="Sylfaen"/>
                <w:color w:val="000000"/>
                <w:sz w:val="18"/>
                <w:szCs w:val="18"/>
                <w:lang w:val="hy-AM" w:eastAsia="en-US" w:bidi="ar-SA"/>
              </w:rPr>
              <w:t>температура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в 6</w:t>
            </w:r>
            <w:r w:rsidRPr="006B3BFB">
              <w:rPr>
                <w:rFonts w:ascii="GHEA Grapalat" w:hAnsi="GHEA Grapalat" w:cs="Sylfaen"/>
                <w:color w:val="000000"/>
                <w:sz w:val="18"/>
                <w:szCs w:val="18"/>
                <w:lang w:val="hy-AM" w:eastAsia="en-US" w:bidi="ar-SA"/>
              </w:rPr>
              <w:t>час:</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 я:</w:t>
            </w:r>
            <w:r w:rsidRPr="006B3BFB">
              <w:rPr>
                <w:rFonts w:ascii="GHEA Grapalat" w:hAnsi="GHEA Grapalat" w:cs="Sylfaen"/>
                <w:color w:val="000000"/>
                <w:sz w:val="18"/>
                <w:szCs w:val="18"/>
                <w:lang w:val="hy-AM" w:eastAsia="en-US" w:bidi="ar-SA"/>
              </w:rPr>
              <w:t>плодородия</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замороженный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замороженный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бык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Эринге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мяса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поверхность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 должен</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быть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влажный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мяса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соотношение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соответственно</w:t>
            </w:r>
            <w:r w:rsidRPr="006B3BFB">
              <w:rPr>
                <w:rFonts w:ascii="GHEA Grapalat" w:hAnsi="GHEA Grapalat"/>
                <w:color w:val="000000"/>
                <w:sz w:val="18"/>
                <w:szCs w:val="18"/>
                <w:lang w:val="hy-AM" w:eastAsia="en-US" w:bidi="ar-SA"/>
              </w:rPr>
              <w:t>0 %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100%</w:t>
            </w:r>
            <w:r w:rsidRPr="006B3BFB">
              <w:rPr>
                <w:rFonts w:ascii="GHEA Grapalat" w:hAnsi="GHEA Grapalat" w:cs="Sylfaen"/>
                <w:color w:val="000000"/>
                <w:sz w:val="18"/>
                <w:szCs w:val="18"/>
                <w:lang w:val="hy-AM" w:eastAsia="en-US" w:bidi="ar-SA"/>
              </w:rPr>
              <w:t>упакованный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тканью</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 предвзятостью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марлей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 коробками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полиэтилен</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упаковкой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 xml:space="preserve">779-55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остаток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70%</w:t>
            </w:r>
            <w:r w:rsidRPr="006B3BFB">
              <w:rPr>
                <w:rFonts w:ascii="GHEA Grapalat" w:hAnsi="GHEA Grapalat" w:cs="Sylfaen"/>
                <w:color w:val="000000"/>
                <w:sz w:val="18"/>
                <w:szCs w:val="18"/>
                <w:lang w:val="hy-AM" w:eastAsia="en-US" w:bidi="ar-SA"/>
              </w:rPr>
              <w:t>Поставлять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мышц</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глубокий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температура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нуждаться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быть</w:t>
            </w:r>
            <w:r w:rsidRPr="006B3BFB">
              <w:rPr>
                <w:rFonts w:ascii="GHEA Grapalat" w:hAnsi="GHEA Grapalat"/>
                <w:color w:val="000000"/>
                <w:sz w:val="18"/>
                <w:szCs w:val="18"/>
                <w:lang w:val="hy-AM" w:eastAsia="en-US" w:bidi="ar-SA"/>
              </w:rPr>
              <w:t>8 часов</w:t>
            </w:r>
            <w:r w:rsidRPr="006B3BFB">
              <w:rPr>
                <w:rFonts w:ascii="GHEA Grapalat" w:hAnsi="GHEA Grapalat" w:cs="Sylfaen"/>
                <w:color w:val="000000"/>
                <w:sz w:val="18"/>
                <w:szCs w:val="18"/>
                <w:lang w:val="hy-AM" w:eastAsia="en-US" w:bidi="ar-SA"/>
              </w:rPr>
              <w:t>степень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высокий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ХСТ:</w:t>
            </w:r>
            <w:r w:rsidRPr="006B3BFB">
              <w:rPr>
                <w:rFonts w:ascii="GHEA Grapalat" w:hAnsi="GHEA Grapalat"/>
                <w:color w:val="000000"/>
                <w:sz w:val="18"/>
                <w:szCs w:val="18"/>
                <w:lang w:val="hy-AM" w:eastAsia="en-US" w:bidi="ar-SA"/>
              </w:rPr>
              <w:t>342-2011</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2013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Октябрь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68: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Мясо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мясные продукты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034/2013)</w:t>
            </w:r>
            <w:r w:rsidRPr="006B3BFB">
              <w:rPr>
                <w:rFonts w:ascii="GHEA Grapalat" w:hAnsi="GHEA Grapalat" w:cs="Sylfaen"/>
                <w:color w:val="000000"/>
                <w:sz w:val="18"/>
                <w:szCs w:val="18"/>
                <w:lang w:val="hy-AM" w:eastAsia="en-US" w:bidi="ar-SA"/>
              </w:rPr>
              <w:t>регламента.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lastRenderedPageBreak/>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поставки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после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может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заморозить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hy-AM" w:eastAsia="en-US" w:bidi="ar-SA"/>
              </w:rPr>
            </w:pPr>
            <w:r w:rsidRPr="006B3BFB">
              <w:rPr>
                <w:rFonts w:ascii="GHEA Grapalat" w:hAnsi="GHEA Grapalat" w:cs="Calibri"/>
                <w:color w:val="000000"/>
                <w:sz w:val="20"/>
                <w:szCs w:val="20"/>
                <w:lang w:val="en-US" w:eastAsia="en-US" w:bidi="ar-SA"/>
              </w:rPr>
              <w:t>4300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2150000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500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eastAsia="en-US" w:bidi="ar-SA"/>
              </w:rPr>
            </w:pPr>
            <w:r w:rsidRPr="006B3BFB">
              <w:rPr>
                <w:rFonts w:ascii="Sylfaen" w:hAnsi="Sylfaen" w:cs="Sylfaen"/>
                <w:sz w:val="20"/>
                <w:szCs w:val="20"/>
                <w:lang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500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lastRenderedPageBreak/>
              <w:t>16</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15112160</w:t>
            </w:r>
          </w:p>
        </w:tc>
        <w:tc>
          <w:tcPr>
            <w:tcW w:w="1022" w:type="dxa"/>
            <w:shd w:val="clear" w:color="auto" w:fill="auto"/>
          </w:tcPr>
          <w:p w:rsidR="006B3BFB" w:rsidRPr="006B3BFB" w:rsidRDefault="006B3BFB" w:rsidP="006B3BFB">
            <w:pPr>
              <w:rPr>
                <w:rFonts w:ascii="GHEA Grapalat" w:hAnsi="GHEA Grapalat"/>
                <w:sz w:val="20"/>
                <w:lang w:eastAsia="en-US" w:bidi="ar-SA"/>
              </w:rPr>
            </w:pPr>
            <w:r w:rsidRPr="006B3BFB">
              <w:rPr>
                <w:rFonts w:ascii="GHEA Grapalat" w:hAnsi="GHEA Grapalat" w:cs="Sylfaen"/>
                <w:color w:val="000000"/>
                <w:sz w:val="20"/>
                <w:szCs w:val="20"/>
                <w:lang w:val="hy-AM" w:eastAsia="en-US" w:bidi="ar-SA"/>
              </w:rPr>
              <w:t>Курица</w:t>
            </w:r>
            <w:r w:rsidRPr="006B3BFB">
              <w:rPr>
                <w:rFonts w:ascii="GHEA Grapalat" w:hAnsi="GHEA Grapalat"/>
                <w:color w:val="000000"/>
                <w:sz w:val="20"/>
                <w:szCs w:val="20"/>
                <w:lang w:val="hy-AM" w:eastAsia="en-US" w:bidi="ar-SA"/>
              </w:rPr>
              <w:t xml:space="preserve"> </w:t>
            </w:r>
            <w:r w:rsidRPr="006B3BFB">
              <w:rPr>
                <w:rFonts w:ascii="GHEA Grapalat" w:hAnsi="GHEA Grapalat" w:cs="Sylfaen"/>
                <w:color w:val="000000"/>
                <w:sz w:val="20"/>
                <w:szCs w:val="20"/>
                <w:lang w:val="hy-AM" w:eastAsia="en-US" w:bidi="ar-SA"/>
              </w:rPr>
              <w:t>грудь</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Курица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грудь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- 31962-2013</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Чистый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анемичный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сторона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пахнет</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мягкий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мясо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воздухонепроницаемый</w:t>
            </w:r>
            <w:r w:rsidRPr="006B3BFB">
              <w:rPr>
                <w:rFonts w:ascii="GHEA Grapalat" w:hAnsi="GHEA Grapalat"/>
                <w:color w:val="000000"/>
                <w:sz w:val="18"/>
                <w:szCs w:val="18"/>
                <w:lang w:val="hy-AM" w:eastAsia="en-US" w:bidi="ar-SA"/>
              </w:rPr>
              <w:t>, фабрика</w:t>
            </w:r>
            <w:r w:rsidRPr="006B3BFB">
              <w:rPr>
                <w:rFonts w:ascii="GHEA Grapalat" w:hAnsi="GHEA Grapalat" w:cs="Sylfaen"/>
                <w:color w:val="000000"/>
                <w:sz w:val="18"/>
                <w:szCs w:val="18"/>
                <w:lang w:val="hy-AM" w:eastAsia="en-US" w:bidi="ar-SA"/>
              </w:rPr>
              <w:t>упакованный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для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запланировано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контейнеру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слитый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дозе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остаток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90%</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2013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Октябрь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68: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Мясо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мясные продукты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034/2013)</w:t>
            </w:r>
            <w:r w:rsidRPr="006B3BFB">
              <w:rPr>
                <w:rFonts w:ascii="GHEA Grapalat" w:hAnsi="GHEA Grapalat" w:cs="Sylfaen"/>
                <w:color w:val="000000"/>
                <w:sz w:val="18"/>
                <w:szCs w:val="18"/>
                <w:lang w:val="hy-AM" w:eastAsia="en-US" w:bidi="ar-SA"/>
              </w:rPr>
              <w:t>регламента.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От получения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после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может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заморозить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2800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1120000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400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400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t>17</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15541200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Сыр</w:t>
            </w:r>
            <w:r w:rsidRPr="006B3BFB">
              <w:rPr>
                <w:rFonts w:ascii="GHEA Grapalat" w:hAnsi="GHEA Grapalat"/>
                <w:color w:val="000000"/>
                <w:sz w:val="20"/>
                <w:szCs w:val="20"/>
                <w:lang w:val="en-US" w:eastAsia="en-US" w:bidi="ar-SA"/>
              </w:rPr>
              <w:t xml:space="preserve"> </w:t>
            </w:r>
            <w:r w:rsidRPr="006B3BFB">
              <w:rPr>
                <w:rFonts w:ascii="GHEA Grapalat" w:hAnsi="GHEA Grapalat" w:cs="Sylfaen"/>
                <w:color w:val="000000"/>
                <w:sz w:val="20"/>
                <w:szCs w:val="20"/>
                <w:lang w:val="en-US" w:eastAsia="en-US" w:bidi="ar-SA"/>
              </w:rPr>
              <w:lastRenderedPageBreak/>
              <w:t>Чанах</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b/>
                <w:color w:val="000000"/>
                <w:sz w:val="18"/>
                <w:szCs w:val="18"/>
                <w:lang w:val="hy-AM" w:eastAsia="en-US" w:bidi="ar-SA"/>
              </w:rPr>
              <w:t>"</w:t>
            </w:r>
            <w:r w:rsidRPr="006B3BFB">
              <w:rPr>
                <w:rFonts w:ascii="GHEA Grapalat" w:hAnsi="GHEA Grapalat" w:cs="Sylfaen"/>
                <w:b/>
                <w:color w:val="000000"/>
                <w:sz w:val="18"/>
                <w:szCs w:val="18"/>
                <w:lang w:val="hy-AM" w:eastAsia="en-US" w:bidi="ar-SA"/>
              </w:rPr>
              <w:t>Чанах</w:t>
            </w:r>
            <w:r w:rsidRPr="006B3BFB">
              <w:rPr>
                <w:rFonts w:ascii="GHEA Grapalat" w:hAnsi="GHEA Grapalat"/>
                <w:b/>
                <w:color w:val="000000"/>
                <w:sz w:val="18"/>
                <w:szCs w:val="18"/>
                <w:lang w:val="hy-AM" w:eastAsia="en-US" w:bidi="ar-SA"/>
              </w:rPr>
              <w:t>/</w:t>
            </w:r>
            <w:r w:rsidRPr="006B3BFB">
              <w:rPr>
                <w:rFonts w:ascii="GHEA Grapalat" w:hAnsi="GHEA Grapalat" w:cs="Sylfaen"/>
                <w:b/>
                <w:color w:val="000000"/>
                <w:sz w:val="18"/>
                <w:szCs w:val="18"/>
                <w:lang w:val="hy-AM" w:eastAsia="en-US" w:bidi="ar-SA"/>
              </w:rPr>
              <w:t>упаковка:</w:t>
            </w:r>
            <w:r w:rsidRPr="006B3BFB">
              <w:rPr>
                <w:rFonts w:ascii="GHEA Grapalat" w:hAnsi="GHEA Grapalat"/>
                <w:b/>
                <w:color w:val="000000"/>
                <w:sz w:val="18"/>
                <w:szCs w:val="18"/>
                <w:lang w:val="hy-AM" w:eastAsia="en-US" w:bidi="ar-SA"/>
              </w:rPr>
              <w:t>4-6:</w:t>
            </w:r>
            <w:r w:rsidRPr="006B3BFB">
              <w:rPr>
                <w:rFonts w:ascii="GHEA Grapalat" w:hAnsi="GHEA Grapalat" w:cs="Sylfaen"/>
                <w:b/>
                <w:color w:val="000000"/>
                <w:sz w:val="18"/>
                <w:szCs w:val="18"/>
                <w:lang w:val="hy-AM" w:eastAsia="en-US" w:bidi="ar-SA"/>
              </w:rPr>
              <w:t>кг</w:t>
            </w:r>
            <w:r w:rsidRPr="006B3BFB">
              <w:rPr>
                <w:rFonts w:ascii="GHEA Grapalat" w:hAnsi="GHEA Grapalat"/>
                <w:b/>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Белый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соленая вода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сыр</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коровы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молока</w:t>
            </w:r>
            <w:r w:rsidRPr="006B3BFB">
              <w:rPr>
                <w:rFonts w:ascii="GHEA Grapalat" w:hAnsi="GHEA Grapalat"/>
                <w:color w:val="000000"/>
                <w:sz w:val="18"/>
                <w:szCs w:val="18"/>
                <w:lang w:val="hy-AM" w:eastAsia="en-US" w:bidi="ar-SA"/>
              </w:rPr>
              <w:t>, 36-40%</w:t>
            </w:r>
            <w:r w:rsidRPr="006B3BFB">
              <w:rPr>
                <w:rFonts w:ascii="GHEA Grapalat" w:hAnsi="GHEA Grapalat" w:cs="Sylfaen"/>
                <w:color w:val="000000"/>
                <w:sz w:val="18"/>
                <w:szCs w:val="18"/>
                <w:lang w:val="hy-AM" w:eastAsia="en-US" w:bidi="ar-SA"/>
              </w:rPr>
              <w:t>с жиром</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фабрика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упаковкой.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ХСТ:</w:t>
            </w:r>
            <w:r w:rsidRPr="006B3BFB">
              <w:rPr>
                <w:rFonts w:ascii="GHEA Grapalat" w:hAnsi="GHEA Grapalat"/>
                <w:color w:val="000000"/>
                <w:sz w:val="18"/>
                <w:szCs w:val="18"/>
                <w:lang w:val="hy-AM" w:eastAsia="en-US" w:bidi="ar-SA"/>
              </w:rPr>
              <w:t>377-</w:t>
            </w:r>
            <w:r w:rsidRPr="006B3BFB">
              <w:rPr>
                <w:rFonts w:ascii="GHEA Grapalat" w:hAnsi="GHEA Grapalat"/>
                <w:color w:val="000000"/>
                <w:sz w:val="18"/>
                <w:szCs w:val="18"/>
                <w:lang w:val="hy-AM" w:eastAsia="en-US" w:bidi="ar-SA"/>
              </w:rPr>
              <w:lastRenderedPageBreak/>
              <w:t>2016</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7616-85</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идентификация: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2013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Октябрь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67:</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Молоко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молочные продукты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033/2013),</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N 021/2011),</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N 022/2011),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подтвержденный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 xml:space="preserve">2000 </w:t>
            </w:r>
            <w:r w:rsidRPr="006B3BFB">
              <w:rPr>
                <w:rFonts w:ascii="GHEA Grapalat" w:hAnsi="GHEA Grapalat" w:cs="Calibri"/>
                <w:color w:val="000000"/>
                <w:sz w:val="20"/>
                <w:szCs w:val="20"/>
                <w:lang w:eastAsia="en-US" w:bidi="ar-SA"/>
              </w:rPr>
              <w:lastRenderedPageBreak/>
              <w:t>г.</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lastRenderedPageBreak/>
              <w:t>300 000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150: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 xml:space="preserve">С. </w:t>
            </w:r>
            <w:r w:rsidRPr="006B3BFB">
              <w:rPr>
                <w:rFonts w:ascii="Sylfaen" w:hAnsi="Sylfaen" w:cs="Sylfaen"/>
                <w:sz w:val="20"/>
                <w:szCs w:val="20"/>
                <w:lang w:val="hy-AM" w:eastAsia="en-US" w:bidi="ar-SA"/>
              </w:rPr>
              <w:lastRenderedPageBreak/>
              <w:t>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lastRenderedPageBreak/>
              <w:t>150: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w:t>
            </w:r>
            <w:r w:rsidRPr="006B3BFB">
              <w:rPr>
                <w:rFonts w:ascii="GHEA Grapalat" w:hAnsi="GHEA Grapalat" w:cs="Sylfaen"/>
                <w:sz w:val="16"/>
                <w:szCs w:val="16"/>
                <w:lang w:val="hy-AM" w:eastAsia="en-US" w:bidi="ar-SA"/>
              </w:rPr>
              <w:lastRenderedPageBreak/>
              <w:t>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lastRenderedPageBreak/>
              <w:t>18</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15511100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Молоко:</w:t>
            </w:r>
            <w:r w:rsidRPr="006B3BFB">
              <w:rPr>
                <w:rFonts w:ascii="GHEA Grapalat" w:hAnsi="GHEA Grapalat"/>
                <w:color w:val="000000"/>
                <w:sz w:val="20"/>
                <w:szCs w:val="20"/>
                <w:lang w:val="en-US" w:eastAsia="en-US" w:bidi="ar-SA"/>
              </w:rPr>
              <w:t xml:space="preserve"> </w:t>
            </w:r>
            <w:r w:rsidRPr="006B3BFB">
              <w:rPr>
                <w:rFonts w:ascii="GHEA Grapalat" w:hAnsi="GHEA Grapalat" w:cs="Sylfaen"/>
                <w:color w:val="000000"/>
                <w:sz w:val="20"/>
                <w:szCs w:val="20"/>
                <w:lang w:val="en-US" w:eastAsia="en-US" w:bidi="ar-SA"/>
              </w:rPr>
              <w:t>пастеризованный</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Пастеризованный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коровы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безупречный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молоко</w:t>
            </w:r>
            <w:r w:rsidRPr="006B3BFB">
              <w:rPr>
                <w:rFonts w:ascii="GHEA Grapalat" w:hAnsi="GHEA Grapalat"/>
                <w:color w:val="000000"/>
                <w:sz w:val="18"/>
                <w:szCs w:val="18"/>
                <w:lang w:val="hy-AM" w:eastAsia="en-US" w:bidi="ar-SA"/>
              </w:rPr>
              <w:t>3,2%</w:t>
            </w:r>
            <w:r w:rsidRPr="006B3BFB">
              <w:rPr>
                <w:rFonts w:ascii="GHEA Grapalat" w:hAnsi="GHEA Grapalat" w:cs="Sylfaen"/>
                <w:color w:val="000000"/>
                <w:sz w:val="18"/>
                <w:szCs w:val="18"/>
                <w:lang w:val="hy-AM" w:eastAsia="en-US" w:bidi="ar-SA"/>
              </w:rPr>
              <w:t>с жиром</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кислотность</w:t>
            </w:r>
            <w:r w:rsidRPr="006B3BFB">
              <w:rPr>
                <w:rFonts w:ascii="GHEA Grapalat" w:hAnsi="GHEA Grapalat"/>
                <w:color w:val="000000"/>
                <w:sz w:val="18"/>
                <w:szCs w:val="18"/>
                <w:lang w:val="hy-AM" w:eastAsia="en-US" w:bidi="ar-SA"/>
              </w:rPr>
              <w:t>16-210Т</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действительности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остаток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 xml:space="preserve">90%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и:</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упаковка: заводская</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картон</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 контейнером</w:t>
            </w:r>
            <w:r w:rsidRPr="006B3BFB">
              <w:rPr>
                <w:rFonts w:ascii="GHEA Grapalat" w:hAnsi="GHEA Grapalat"/>
                <w:b/>
                <w:color w:val="000000"/>
                <w:sz w:val="18"/>
                <w:szCs w:val="18"/>
                <w:lang w:val="hy-AM" w:eastAsia="en-US" w:bidi="ar-SA"/>
              </w:rPr>
              <w:t>, 0,5-1</w:t>
            </w:r>
            <w:r w:rsidRPr="006B3BFB">
              <w:rPr>
                <w:rFonts w:ascii="GHEA Grapalat" w:hAnsi="GHEA Grapalat" w:cs="Sylfaen"/>
                <w:b/>
                <w:color w:val="000000"/>
                <w:sz w:val="18"/>
                <w:szCs w:val="18"/>
                <w:lang w:val="hy-AM" w:eastAsia="en-US" w:bidi="ar-SA"/>
              </w:rPr>
              <w:t>литр</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контейнер</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вес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считать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13277-79</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2013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Октябрь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67:</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молоко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молочные продукты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033/2013)</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lastRenderedPageBreak/>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Ярлык: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меньшей мере</w:t>
            </w:r>
            <w:r w:rsidRPr="006B3BFB">
              <w:rPr>
                <w:rFonts w:ascii="GHEA Grapalat" w:hAnsi="GHEA Grapalat"/>
                <w:color w:val="000000"/>
                <w:sz w:val="18"/>
                <w:szCs w:val="18"/>
                <w:lang w:val="hy-AM" w:eastAsia="en-US" w:bidi="ar-SA"/>
              </w:rPr>
              <w:t>50</w:t>
            </w:r>
            <w:r w:rsidRPr="006B3BFB">
              <w:rPr>
                <w:rFonts w:ascii="GHEA Grapalat" w:hAnsi="GHEA Grapalat" w:cs="Sylfaen"/>
                <w:color w:val="000000"/>
                <w:sz w:val="18"/>
                <w:szCs w:val="18"/>
                <w:lang w:val="hy-AM" w:eastAsia="en-US" w:bidi="ar-SA"/>
              </w:rPr>
              <w:t>минута</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lastRenderedPageBreak/>
              <w:t>литр</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val="en-US" w:eastAsia="en-US" w:bidi="ar-SA"/>
              </w:rPr>
              <w:t>422500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650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650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lastRenderedPageBreak/>
              <w:t>19</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15551600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Йогурт</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Йогурт: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ХСТ:</w:t>
            </w:r>
            <w:r w:rsidRPr="006B3BFB">
              <w:rPr>
                <w:rFonts w:ascii="GHEA Grapalat" w:hAnsi="GHEA Grapalat"/>
                <w:color w:val="000000"/>
                <w:sz w:val="18"/>
                <w:szCs w:val="18"/>
                <w:lang w:val="hy-AM" w:eastAsia="en-US" w:bidi="ar-SA"/>
              </w:rPr>
              <w:t>120-2005</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данный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стандарта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индикаторы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Безупречный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коровы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свежий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молока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готовый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коровы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свежий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молока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полученный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толстый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толстый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чистый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молочная кислота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вкус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запах</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сторона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вкус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запах</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цвет</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молочно-белый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кремового цвета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равномерно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весь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массе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нефти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массивный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часть</w:t>
            </w:r>
            <w:r w:rsidRPr="006B3BFB">
              <w:rPr>
                <w:rFonts w:ascii="GHEA Grapalat" w:hAnsi="GHEA Grapalat"/>
                <w:color w:val="000000"/>
                <w:sz w:val="18"/>
                <w:szCs w:val="18"/>
                <w:lang w:val="hy-AM" w:eastAsia="en-US" w:bidi="ar-SA"/>
              </w:rPr>
              <w:t>3,2%-</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кислотность</w:t>
            </w:r>
            <w:r w:rsidRPr="006B3BFB">
              <w:rPr>
                <w:rFonts w:ascii="GHEA Grapalat" w:hAnsi="GHEA Grapalat"/>
                <w:color w:val="000000"/>
                <w:sz w:val="18"/>
                <w:szCs w:val="18"/>
                <w:lang w:val="hy-AM" w:eastAsia="en-US" w:bidi="ar-SA"/>
              </w:rPr>
              <w:t>(90-140)оТ,</w:t>
            </w:r>
            <w:r w:rsidRPr="006B3BFB">
              <w:rPr>
                <w:rFonts w:ascii="GHEA Grapalat" w:hAnsi="GHEA Grapalat" w:cs="Sylfaen"/>
                <w:color w:val="000000"/>
                <w:sz w:val="18"/>
                <w:szCs w:val="18"/>
                <w:lang w:val="hy-AM" w:eastAsia="en-US" w:bidi="ar-SA"/>
              </w:rPr>
              <w:t>сухой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материалов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массивный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часть</w:t>
            </w:r>
            <w:r w:rsidRPr="006B3BFB">
              <w:rPr>
                <w:rFonts w:ascii="GHEA Grapalat" w:hAnsi="GHEA Grapalat"/>
                <w:color w:val="000000"/>
                <w:sz w:val="18"/>
                <w:szCs w:val="18"/>
                <w:lang w:val="hy-AM" w:eastAsia="en-US" w:bidi="ar-SA"/>
              </w:rPr>
              <w:t>- 8,1%</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плотность: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смешивание</w:t>
            </w:r>
            <w:r w:rsidRPr="006B3BFB">
              <w:rPr>
                <w:rFonts w:ascii="GHEA Grapalat" w:hAnsi="GHEA Grapalat"/>
                <w:color w:val="000000"/>
                <w:sz w:val="18"/>
                <w:szCs w:val="18"/>
                <w:lang w:val="hy-AM" w:eastAsia="en-US" w:bidi="ar-SA"/>
              </w:rPr>
              <w:t>/200С</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1,028</w:t>
            </w:r>
            <w:r w:rsidRPr="006B3BFB">
              <w:rPr>
                <w:rFonts w:ascii="GHEA Grapalat" w:hAnsi="GHEA Grapalat" w:cs="Sylfaen"/>
                <w:color w:val="000000"/>
                <w:sz w:val="18"/>
                <w:szCs w:val="18"/>
                <w:lang w:val="hy-AM" w:eastAsia="en-US" w:bidi="ar-SA"/>
              </w:rPr>
              <w:t>с:</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см</w:t>
            </w:r>
            <w:r w:rsidRPr="006B3BFB">
              <w:rPr>
                <w:rFonts w:ascii="GHEA Grapalat" w:hAnsi="GHEA Grapalat"/>
                <w:color w:val="000000"/>
                <w:sz w:val="18"/>
                <w:szCs w:val="18"/>
                <w:lang w:val="hy-AM" w:eastAsia="en-US" w:bidi="ar-SA"/>
              </w:rPr>
              <w:t>3,</w:t>
            </w:r>
            <w:r w:rsidRPr="006B3BFB">
              <w:rPr>
                <w:rFonts w:ascii="GHEA Grapalat" w:hAnsi="GHEA Grapalat" w:cs="Sylfaen"/>
                <w:b/>
                <w:color w:val="000000"/>
                <w:sz w:val="18"/>
                <w:szCs w:val="18"/>
                <w:lang w:val="hy-AM" w:eastAsia="en-US" w:bidi="ar-SA"/>
              </w:rPr>
              <w:t>упаковка</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фабрика</w:t>
            </w:r>
            <w:r w:rsidRPr="006B3BFB">
              <w:rPr>
                <w:rFonts w:ascii="GHEA Grapalat" w:hAnsi="GHEA Grapalat"/>
                <w:b/>
                <w:color w:val="000000"/>
                <w:sz w:val="18"/>
                <w:szCs w:val="18"/>
                <w:lang w:val="hy-AM" w:eastAsia="en-US" w:bidi="ar-SA"/>
              </w:rPr>
              <w:t>1:</w:t>
            </w:r>
            <w:r w:rsidRPr="006B3BFB">
              <w:rPr>
                <w:rFonts w:ascii="GHEA Grapalat" w:hAnsi="GHEA Grapalat" w:cs="Arial"/>
                <w:b/>
                <w:color w:val="000000"/>
                <w:sz w:val="18"/>
                <w:szCs w:val="18"/>
                <w:lang w:val="hy-AM" w:eastAsia="en-US" w:bidi="ar-SA"/>
              </w:rPr>
              <w:t>к</w:t>
            </w:r>
            <w:r w:rsidRPr="006B3BFB">
              <w:rPr>
                <w:rFonts w:ascii="GHEA Grapalat" w:hAnsi="GHEA Grapalat" w:cs="Sylfaen"/>
                <w:b/>
                <w:color w:val="000000"/>
                <w:sz w:val="18"/>
                <w:szCs w:val="18"/>
                <w:lang w:val="hy-AM" w:eastAsia="en-US" w:bidi="ar-SA"/>
              </w:rPr>
              <w:t>с:</w:t>
            </w:r>
            <w:r w:rsidRPr="006B3BFB">
              <w:rPr>
                <w:rFonts w:ascii="GHEA Grapalat" w:hAnsi="GHEA Grapalat"/>
                <w:b/>
                <w:color w:val="000000"/>
                <w:sz w:val="18"/>
                <w:szCs w:val="18"/>
                <w:lang w:val="hy-AM" w:eastAsia="en-US" w:bidi="ar-SA"/>
              </w:rPr>
              <w:t>, /</w:t>
            </w:r>
            <w:r w:rsidRPr="006B3BFB">
              <w:rPr>
                <w:rFonts w:ascii="GHEA Grapalat" w:hAnsi="GHEA Grapalat" w:cs="Sylfaen"/>
                <w:b/>
                <w:color w:val="000000"/>
                <w:sz w:val="18"/>
                <w:szCs w:val="18"/>
                <w:lang w:val="hy-AM" w:eastAsia="en-US" w:bidi="ar-SA"/>
              </w:rPr>
              <w:t>без</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контейнер</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вес</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считать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воздухонепроницаемый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закрыто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крышкой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производство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даты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10:00</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остаток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90%</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2013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Октябрь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67:</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молоко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молочные продукты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 xml:space="preserve"> </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033/2013)</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 &lt;&lt;: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&gt;&gt;:</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Примечание: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eastAsia="en-US" w:bidi="ar-SA"/>
              </w:rPr>
              <w:t>4357500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550: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550: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sidRPr="006B3BFB">
              <w:rPr>
                <w:rFonts w:ascii="GHEA Grapalat" w:hAnsi="GHEA Grapalat"/>
                <w:sz w:val="20"/>
                <w:lang w:eastAsia="en-US" w:bidi="ar-SA"/>
              </w:rPr>
              <w:t>20</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15512000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Кислый</w:t>
            </w:r>
            <w:r w:rsidRPr="006B3BFB">
              <w:rPr>
                <w:rFonts w:ascii="GHEA Grapalat" w:hAnsi="GHEA Grapalat"/>
                <w:color w:val="000000"/>
                <w:sz w:val="20"/>
                <w:szCs w:val="20"/>
                <w:lang w:val="en-US" w:eastAsia="en-US" w:bidi="ar-SA"/>
              </w:rPr>
              <w:t xml:space="preserve"> </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Корова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безупречный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молока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содержание жира</w:t>
            </w:r>
            <w:r w:rsidRPr="006B3BFB">
              <w:rPr>
                <w:rFonts w:ascii="GHEA Grapalat" w:hAnsi="GHEA Grapalat"/>
                <w:color w:val="000000"/>
                <w:sz w:val="18"/>
                <w:szCs w:val="18"/>
                <w:lang w:val="hy-AM" w:eastAsia="en-US" w:bidi="ar-SA"/>
              </w:rPr>
              <w:t>- 18%,</w:t>
            </w:r>
            <w:r w:rsidRPr="006B3BFB">
              <w:rPr>
                <w:rFonts w:ascii="GHEA Grapalat" w:hAnsi="GHEA Grapalat" w:cs="Sylfaen"/>
                <w:color w:val="000000"/>
                <w:sz w:val="18"/>
                <w:szCs w:val="18"/>
                <w:lang w:val="hy-AM" w:eastAsia="en-US" w:bidi="ar-SA"/>
              </w:rPr>
              <w:t>кислотность</w:t>
            </w:r>
            <w:r w:rsidRPr="006B3BFB">
              <w:rPr>
                <w:rFonts w:ascii="GHEA Grapalat" w:hAnsi="GHEA Grapalat"/>
                <w:color w:val="000000"/>
                <w:sz w:val="18"/>
                <w:szCs w:val="18"/>
                <w:lang w:val="hy-AM" w:eastAsia="en-US" w:bidi="ar-SA"/>
              </w:rPr>
              <w:t>` 65-100 0Т</w:t>
            </w:r>
            <w:r w:rsidRPr="006B3BFB">
              <w:rPr>
                <w:rFonts w:ascii="GHEA Grapalat" w:hAnsi="GHEA Grapalat"/>
                <w:b/>
                <w:color w:val="FF0000"/>
                <w:sz w:val="18"/>
                <w:szCs w:val="18"/>
                <w:lang w:val="hy-AM" w:eastAsia="en-US" w:bidi="ar-SA"/>
              </w:rPr>
              <w:t>,</w:t>
            </w:r>
            <w:r w:rsidRPr="006B3BFB">
              <w:rPr>
                <w:rFonts w:ascii="GHEA Grapalat" w:hAnsi="GHEA Grapalat" w:cs="Sylfaen"/>
                <w:b/>
                <w:color w:val="000000"/>
                <w:sz w:val="18"/>
                <w:szCs w:val="18"/>
                <w:lang w:val="hy-AM" w:eastAsia="en-US" w:bidi="ar-SA"/>
              </w:rPr>
              <w:t>упаковка</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фабрика</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lastRenderedPageBreak/>
              <w:t>воздухонепроницаемый</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закрыто</w:t>
            </w:r>
            <w:r w:rsidRPr="006B3BFB">
              <w:rPr>
                <w:rFonts w:ascii="GHEA Grapalat" w:hAnsi="GHEA Grapalat"/>
                <w:b/>
                <w:color w:val="000000"/>
                <w:sz w:val="18"/>
                <w:szCs w:val="18"/>
                <w:lang w:val="hy-AM" w:eastAsia="en-US" w:bidi="ar-SA"/>
              </w:rPr>
              <w:t>1:</w:t>
            </w:r>
            <w:r w:rsidRPr="006B3BFB">
              <w:rPr>
                <w:rFonts w:ascii="GHEA Grapalat" w:hAnsi="GHEA Grapalat" w:cs="Arial"/>
                <w:b/>
                <w:color w:val="000000"/>
                <w:sz w:val="18"/>
                <w:szCs w:val="18"/>
                <w:lang w:val="hy-AM" w:eastAsia="en-US" w:bidi="ar-SA"/>
              </w:rPr>
              <w:t>к</w:t>
            </w:r>
            <w:r w:rsidRPr="006B3BFB">
              <w:rPr>
                <w:rFonts w:ascii="GHEA Grapalat" w:hAnsi="GHEA Grapalat" w:cs="Sylfaen"/>
                <w:b/>
                <w:color w:val="000000"/>
                <w:sz w:val="18"/>
                <w:szCs w:val="18"/>
                <w:lang w:val="hy-AM" w:eastAsia="en-US" w:bidi="ar-SA"/>
              </w:rPr>
              <w:t>с:</w:t>
            </w:r>
            <w:r w:rsidRPr="006B3BFB">
              <w:rPr>
                <w:rFonts w:ascii="GHEA Grapalat" w:hAnsi="GHEA Grapalat"/>
                <w:b/>
                <w:color w:val="000000"/>
                <w:sz w:val="18"/>
                <w:szCs w:val="18"/>
                <w:lang w:val="hy-AM" w:eastAsia="en-US" w:bidi="ar-SA"/>
              </w:rPr>
              <w:t>, /</w:t>
            </w:r>
            <w:r w:rsidRPr="006B3BFB">
              <w:rPr>
                <w:rFonts w:ascii="GHEA Grapalat" w:hAnsi="GHEA Grapalat" w:cs="Sylfaen"/>
                <w:b/>
                <w:color w:val="000000"/>
                <w:sz w:val="18"/>
                <w:szCs w:val="18"/>
                <w:lang w:val="hy-AM" w:eastAsia="en-US" w:bidi="ar-SA"/>
              </w:rPr>
              <w:t>без</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контейнер</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вес</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считать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производство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даты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7:00</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остаток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90%</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31452-2012</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2013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Октябрь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67:</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молоко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молочные продукты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033/2013)</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 &lt;&lt;: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&gt;&gt;:</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Ярлык: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rPr>
                <w:rFonts w:ascii="GHEA Grapalat" w:hAnsi="GHEA Grapalat"/>
                <w:sz w:val="20"/>
                <w:lang w:eastAsia="en-US" w:bidi="ar-SA"/>
              </w:rPr>
            </w:pPr>
            <w:r w:rsidRPr="006B3BFB">
              <w:rPr>
                <w:rFonts w:ascii="GHEA Grapalat" w:hAnsi="GHEA Grapalat" w:cs="Sylfaen"/>
                <w:sz w:val="20"/>
                <w:szCs w:val="20"/>
                <w:lang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 xml:space="preserve">1800 </w:t>
            </w:r>
            <w:r w:rsidRPr="006B3BFB">
              <w:rPr>
                <w:rFonts w:ascii="GHEA Grapalat" w:hAnsi="GHEA Grapalat" w:cs="Calibri"/>
                <w:color w:val="000000"/>
                <w:sz w:val="20"/>
                <w:szCs w:val="20"/>
                <w:lang w:eastAsia="en-US" w:bidi="ar-SA"/>
              </w:rPr>
              <w:lastRenderedPageBreak/>
              <w:t>г.</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lastRenderedPageBreak/>
              <w:t>810000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450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 xml:space="preserve">С. </w:t>
            </w:r>
            <w:r w:rsidRPr="006B3BFB">
              <w:rPr>
                <w:rFonts w:ascii="Sylfaen" w:hAnsi="Sylfaen" w:cs="Sylfaen"/>
                <w:sz w:val="20"/>
                <w:szCs w:val="20"/>
                <w:lang w:val="hy-AM" w:eastAsia="en-US" w:bidi="ar-SA"/>
              </w:rPr>
              <w:lastRenderedPageBreak/>
              <w:t>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lastRenderedPageBreak/>
              <w:t>450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w:t>
            </w:r>
            <w:r w:rsidRPr="006B3BFB">
              <w:rPr>
                <w:rFonts w:ascii="GHEA Grapalat" w:hAnsi="GHEA Grapalat" w:cs="Sylfaen"/>
                <w:sz w:val="16"/>
                <w:szCs w:val="16"/>
                <w:lang w:val="hy-AM" w:eastAsia="en-US" w:bidi="ar-SA"/>
              </w:rPr>
              <w:lastRenderedPageBreak/>
              <w:t>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lastRenderedPageBreak/>
              <w:t>21</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15542100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Творог</w:t>
            </w:r>
            <w:r w:rsidRPr="006B3BFB">
              <w:rPr>
                <w:rFonts w:ascii="GHEA Grapalat" w:hAnsi="GHEA Grapalat"/>
                <w:color w:val="000000"/>
                <w:sz w:val="20"/>
                <w:szCs w:val="20"/>
                <w:lang w:val="en-US" w:eastAsia="en-US" w:bidi="ar-SA"/>
              </w:rPr>
              <w:t xml:space="preserve"> </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Творог</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коровы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безупречный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из молока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нефти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содержание</w:t>
            </w:r>
            <w:r w:rsidRPr="006B3BFB">
              <w:rPr>
                <w:rFonts w:ascii="GHEA Grapalat" w:hAnsi="GHEA Grapalat"/>
                <w:color w:val="000000"/>
                <w:sz w:val="18"/>
                <w:szCs w:val="18"/>
                <w:lang w:val="hy-AM" w:eastAsia="en-US" w:bidi="ar-SA"/>
              </w:rPr>
              <w:t xml:space="preserve">  9%,</w:t>
            </w:r>
            <w:r w:rsidRPr="006B3BFB">
              <w:rPr>
                <w:rFonts w:ascii="GHEA Grapalat" w:hAnsi="GHEA Grapalat" w:cs="Sylfaen"/>
                <w:color w:val="000000"/>
                <w:sz w:val="18"/>
                <w:szCs w:val="18"/>
                <w:lang w:val="hy-AM" w:eastAsia="en-US" w:bidi="ar-SA"/>
              </w:rPr>
              <w:t>кислотность</w:t>
            </w:r>
            <w:r w:rsidRPr="006B3BFB">
              <w:rPr>
                <w:rFonts w:ascii="GHEA Grapalat" w:hAnsi="GHEA Grapalat"/>
                <w:color w:val="000000"/>
                <w:sz w:val="18"/>
                <w:szCs w:val="18"/>
                <w:lang w:val="hy-AM" w:eastAsia="en-US" w:bidi="ar-SA"/>
              </w:rPr>
              <w:t>210-240</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Т</w:t>
            </w:r>
            <w:r w:rsidRPr="006B3BFB">
              <w:rPr>
                <w:rFonts w:ascii="GHEA Grapalat" w:hAnsi="GHEA Grapalat" w:cs="Sylfaen"/>
                <w:b/>
                <w:color w:val="000000"/>
                <w:sz w:val="18"/>
                <w:szCs w:val="18"/>
                <w:lang w:val="hy-AM" w:eastAsia="en-US" w:bidi="ar-SA"/>
              </w:rPr>
              <w:t>упаковка</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фабрика</w:t>
            </w:r>
            <w:r w:rsidRPr="006B3BFB">
              <w:rPr>
                <w:rFonts w:ascii="GHEA Grapalat" w:hAnsi="GHEA Grapalat"/>
                <w:b/>
                <w:color w:val="000000"/>
                <w:sz w:val="18"/>
                <w:szCs w:val="18"/>
                <w:lang w:val="hy-AM" w:eastAsia="en-US" w:bidi="ar-SA"/>
              </w:rPr>
              <w:t>,</w:t>
            </w:r>
            <w:r w:rsidRPr="006B3BFB">
              <w:rPr>
                <w:rFonts w:ascii="GHEA Grapalat" w:hAnsi="GHEA Grapalat" w:cs="Arial"/>
                <w:b/>
                <w:color w:val="000000"/>
                <w:sz w:val="18"/>
                <w:szCs w:val="18"/>
                <w:lang w:val="hy-AM" w:eastAsia="en-US" w:bidi="ar-SA"/>
              </w:rPr>
              <w:t>воздухонепроницаемый</w:t>
            </w:r>
            <w:r w:rsidRPr="006B3BFB">
              <w:rPr>
                <w:rFonts w:ascii="GHEA Grapalat" w:hAnsi="GHEA Grapalat"/>
                <w:b/>
                <w:color w:val="000000"/>
                <w:sz w:val="18"/>
                <w:szCs w:val="18"/>
                <w:lang w:val="hy-AM" w:eastAsia="en-US" w:bidi="ar-SA"/>
              </w:rPr>
              <w:t xml:space="preserve">  400 г или 1 кг,</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31453-2013</w:t>
            </w:r>
            <w:r w:rsidRPr="006B3BFB">
              <w:rPr>
                <w:rFonts w:ascii="GHEA Grapalat" w:hAnsi="GHEA Grapalat" w:cs="Tahoma"/>
                <w:color w:val="000000"/>
                <w:sz w:val="18"/>
                <w:szCs w:val="18"/>
                <w:lang w:val="hy-AM" w:eastAsia="en-US" w:bidi="ar-SA"/>
              </w:rPr>
              <w:t>зрелости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остаток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 xml:space="preserve">90%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2013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Октябрь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67:</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молоко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молочные продукты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033/2013)</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lastRenderedPageBreak/>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 &lt;&lt;: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&gt;&gt;:</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Ярлык: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hy-AM" w:eastAsia="en-US" w:bidi="ar-SA"/>
              </w:rPr>
            </w:pPr>
            <w:r w:rsidRPr="006B3BFB">
              <w:rPr>
                <w:rFonts w:ascii="GHEA Grapalat" w:hAnsi="GHEA Grapalat" w:cs="Calibri"/>
                <w:color w:val="000000"/>
                <w:sz w:val="20"/>
                <w:szCs w:val="20"/>
                <w:lang w:eastAsia="en-US" w:bidi="ar-SA"/>
              </w:rPr>
              <w:t>2000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30000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150: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150: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w:t>
            </w:r>
            <w:r w:rsidRPr="006B3BFB">
              <w:rPr>
                <w:rFonts w:ascii="GHEA Grapalat" w:hAnsi="GHEA Grapalat" w:cs="Sylfaen"/>
                <w:sz w:val="16"/>
                <w:szCs w:val="16"/>
                <w:lang w:val="hy-AM" w:eastAsia="en-US" w:bidi="ar-SA"/>
              </w:rPr>
              <w:lastRenderedPageBreak/>
              <w:t>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lastRenderedPageBreak/>
              <w:t>22</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15511600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Сжатый</w:t>
            </w:r>
            <w:r w:rsidRPr="006B3BFB">
              <w:rPr>
                <w:rFonts w:ascii="GHEA Grapalat" w:hAnsi="GHEA Grapalat"/>
                <w:color w:val="000000"/>
                <w:sz w:val="20"/>
                <w:szCs w:val="20"/>
                <w:lang w:val="en-US" w:eastAsia="en-US" w:bidi="ar-SA"/>
              </w:rPr>
              <w:t xml:space="preserve"> </w:t>
            </w:r>
            <w:r w:rsidRPr="006B3BFB">
              <w:rPr>
                <w:rFonts w:ascii="GHEA Grapalat" w:hAnsi="GHEA Grapalat" w:cs="Sylfaen"/>
                <w:color w:val="000000"/>
                <w:sz w:val="20"/>
                <w:szCs w:val="20"/>
                <w:lang w:val="en-US" w:eastAsia="en-US" w:bidi="ar-SA"/>
              </w:rPr>
              <w:t>молоко</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b/>
                <w:color w:val="000000"/>
                <w:sz w:val="18"/>
                <w:szCs w:val="18"/>
                <w:lang w:val="hy-AM" w:eastAsia="en-US" w:bidi="ar-SA"/>
              </w:rPr>
              <w:t>Сжатый</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молоко</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 сахаром</w:t>
            </w:r>
            <w:r w:rsidRPr="006B3BFB">
              <w:rPr>
                <w:rFonts w:ascii="GHEA Grapalat" w:hAnsi="GHEA Grapalat"/>
                <w:b/>
                <w:color w:val="000000"/>
                <w:sz w:val="18"/>
                <w:szCs w:val="18"/>
                <w:lang w:val="hy-AM" w:eastAsia="en-US" w:bidi="ar-SA"/>
              </w:rPr>
              <w:t>/</w:t>
            </w:r>
            <w:r w:rsidRPr="006B3BFB">
              <w:rPr>
                <w:rFonts w:ascii="GHEA Grapalat" w:hAnsi="GHEA Grapalat" w:cs="Sylfaen"/>
                <w:b/>
                <w:color w:val="000000"/>
                <w:sz w:val="18"/>
                <w:szCs w:val="18"/>
                <w:lang w:val="hy-AM" w:eastAsia="en-US" w:bidi="ar-SA"/>
              </w:rPr>
              <w:t>металл</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лакированный</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потребитель</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 контейнером</w:t>
            </w:r>
            <w:r w:rsidRPr="006B3BFB">
              <w:rPr>
                <w:rFonts w:ascii="GHEA Grapalat" w:hAnsi="GHEA Grapalat"/>
                <w:b/>
                <w:color w:val="000000"/>
                <w:sz w:val="18"/>
                <w:szCs w:val="18"/>
                <w:lang w:val="hy-AM" w:eastAsia="en-US" w:bidi="ar-SA"/>
              </w:rPr>
              <w:t xml:space="preserve">   350-400  </w:t>
            </w:r>
            <w:r w:rsidRPr="006B3BFB">
              <w:rPr>
                <w:rFonts w:ascii="GHEA Grapalat" w:hAnsi="GHEA Grapalat" w:cs="Sylfaen"/>
                <w:b/>
                <w:color w:val="000000"/>
                <w:sz w:val="18"/>
                <w:szCs w:val="18"/>
                <w:lang w:val="hy-AM" w:eastAsia="en-US" w:bidi="ar-SA"/>
              </w:rPr>
              <w:t>письмо</w:t>
            </w:r>
            <w:r w:rsidRPr="006B3BFB">
              <w:rPr>
                <w:rFonts w:ascii="GHEA Grapalat" w:hAnsi="GHEA Grapalat"/>
                <w:b/>
                <w:color w:val="000000"/>
                <w:sz w:val="18"/>
                <w:szCs w:val="18"/>
                <w:lang w:val="hy-AM" w:eastAsia="en-US" w:bidi="ar-SA"/>
              </w:rPr>
              <w:t>.</w:t>
            </w:r>
            <w:r w:rsidRPr="006B3BFB">
              <w:rPr>
                <w:rFonts w:ascii="GHEA Grapalat" w:hAnsi="GHEA Grapalat" w:cs="Sylfaen"/>
                <w:b/>
                <w:color w:val="000000"/>
                <w:sz w:val="18"/>
                <w:szCs w:val="18"/>
                <w:lang w:val="hy-AM" w:eastAsia="en-US" w:bidi="ar-SA"/>
              </w:rPr>
              <w:t>Отмечено</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вес</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 уважением</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является</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фильтр</w:t>
            </w:r>
            <w:r w:rsidRPr="006B3BFB">
              <w:rPr>
                <w:rFonts w:ascii="GHEA Grapalat" w:hAnsi="GHEA Grapalat"/>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Заводская упаковка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31688-2012</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фабрика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сладкий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 вкусом</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чистый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пастеризованный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молока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выразил</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 вкусом</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сторона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вкусу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запах</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однородный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весь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массе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значительный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эмоционально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заметный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лактозы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кристаллов</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Отмечено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вес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уважением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фильтрующий камень.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Влажность</w:t>
            </w:r>
            <w:r w:rsidRPr="006B3BFB">
              <w:rPr>
                <w:rFonts w:ascii="GHEA Grapalat" w:hAnsi="GHEA Grapalat"/>
                <w:color w:val="000000"/>
                <w:sz w:val="18"/>
                <w:szCs w:val="18"/>
                <w:lang w:val="hy-AM" w:eastAsia="en-US" w:bidi="ar-SA"/>
              </w:rPr>
              <w:t>- 26,5%</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сахароза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сахароза</w:t>
            </w:r>
            <w:r w:rsidRPr="006B3BFB">
              <w:rPr>
                <w:rFonts w:ascii="GHEA Grapalat" w:hAnsi="GHEA Grapalat"/>
                <w:color w:val="000000"/>
                <w:sz w:val="18"/>
                <w:szCs w:val="18"/>
                <w:lang w:val="hy-AM" w:eastAsia="en-US" w:bidi="ar-SA"/>
              </w:rPr>
              <w:t>43,5%-</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w:t>
            </w:r>
            <w:r w:rsidRPr="006B3BFB">
              <w:rPr>
                <w:rFonts w:ascii="GHEA Grapalat" w:hAnsi="GHEA Grapalat"/>
                <w:color w:val="000000"/>
                <w:sz w:val="18"/>
                <w:szCs w:val="18"/>
                <w:lang w:val="hy-AM" w:eastAsia="en-US" w:bidi="ar-SA"/>
              </w:rPr>
              <w:t>45,5%,</w:t>
            </w:r>
            <w:r w:rsidRPr="006B3BFB">
              <w:rPr>
                <w:rFonts w:ascii="GHEA Grapalat" w:hAnsi="GHEA Grapalat" w:cs="Sylfaen"/>
                <w:color w:val="000000"/>
                <w:sz w:val="18"/>
                <w:szCs w:val="18"/>
                <w:lang w:val="hy-AM" w:eastAsia="en-US" w:bidi="ar-SA"/>
              </w:rPr>
              <w:t>молочный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сухой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материалов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массивный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часть</w:t>
            </w:r>
            <w:r w:rsidRPr="006B3BFB">
              <w:rPr>
                <w:rFonts w:ascii="GHEA Grapalat" w:hAnsi="GHEA Grapalat"/>
                <w:color w:val="000000"/>
                <w:sz w:val="18"/>
                <w:szCs w:val="18"/>
                <w:lang w:val="hy-AM" w:eastAsia="en-US" w:bidi="ar-SA"/>
              </w:rPr>
              <w:t>- 28,5%</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кислотность</w:t>
            </w:r>
            <w:r w:rsidRPr="006B3BFB">
              <w:rPr>
                <w:rFonts w:ascii="GHEA Grapalat" w:hAnsi="GHEA Grapalat"/>
                <w:color w:val="000000"/>
                <w:sz w:val="18"/>
                <w:szCs w:val="18"/>
                <w:lang w:val="hy-AM" w:eastAsia="en-US" w:bidi="ar-SA"/>
              </w:rPr>
              <w:t>: 48 0Т-</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жира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массивный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часть</w:t>
            </w:r>
            <w:r w:rsidRPr="006B3BFB">
              <w:rPr>
                <w:rFonts w:ascii="GHEA Grapalat" w:hAnsi="GHEA Grapalat"/>
                <w:color w:val="000000"/>
                <w:sz w:val="18"/>
                <w:szCs w:val="18"/>
                <w:lang w:val="hy-AM" w:eastAsia="en-US" w:bidi="ar-SA"/>
              </w:rPr>
              <w:t>8,5%-</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действительности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остаток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того момента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70%</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производство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даты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12:00</w:t>
            </w:r>
            <w:r w:rsidRPr="006B3BFB">
              <w:rPr>
                <w:rFonts w:ascii="GHEA Grapalat" w:hAnsi="GHEA Grapalat" w:cs="Sylfaen"/>
                <w:color w:val="000000"/>
                <w:sz w:val="18"/>
                <w:szCs w:val="18"/>
                <w:lang w:val="hy-AM" w:eastAsia="en-US" w:bidi="ar-SA"/>
              </w:rPr>
              <w:t>месяц</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Ярлык: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2013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Октябрь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67:</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молоко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молочные продукты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033/2013)</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 &lt;&lt;: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&gt;&gt;:</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lastRenderedPageBreak/>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rPr>
                <w:rFonts w:ascii="GHEA Grapalat" w:hAnsi="GHEA Grapalat"/>
                <w:sz w:val="20"/>
                <w:lang w:val="en-US" w:eastAsia="en-US" w:bidi="ar-SA"/>
              </w:rPr>
            </w:pPr>
            <w:r w:rsidRPr="006B3BFB">
              <w:rPr>
                <w:rFonts w:ascii="GHEA Grapalat" w:hAnsi="GHEA Grapalat" w:cs="Sylfaen"/>
                <w:sz w:val="20"/>
                <w:szCs w:val="20"/>
                <w:lang w:val="en-US" w:eastAsia="en-US" w:bidi="ar-SA"/>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650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162500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250</w:t>
            </w:r>
          </w:p>
        </w:tc>
        <w:tc>
          <w:tcPr>
            <w:tcW w:w="1134" w:type="dxa"/>
            <w:tcBorders>
              <w:top w:val="single" w:sz="4" w:space="0" w:color="auto"/>
              <w:left w:val="nil"/>
              <w:bottom w:val="single" w:sz="4" w:space="0" w:color="auto"/>
              <w:right w:val="nil"/>
            </w:tcBorders>
          </w:tcPr>
          <w:p w:rsidR="006B3BFB" w:rsidRPr="006B3BFB" w:rsidRDefault="006B3BFB" w:rsidP="006B3BFB">
            <w:pPr>
              <w:rPr>
                <w:rFonts w:ascii="GHEA Grapalat" w:hAnsi="GHEA Grapalat"/>
                <w:sz w:val="20"/>
                <w:szCs w:val="20"/>
                <w:lang w:eastAsia="en-US" w:bidi="ar-SA"/>
              </w:rPr>
            </w:pPr>
            <w:r w:rsidRPr="006B3BFB">
              <w:rPr>
                <w:rFonts w:ascii="Sylfaen" w:hAnsi="Sylfaen" w:cs="Sylfaen"/>
                <w:sz w:val="20"/>
                <w:szCs w:val="20"/>
                <w:lang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250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lastRenderedPageBreak/>
              <w:t>23</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15821500</w:t>
            </w:r>
          </w:p>
        </w:tc>
        <w:tc>
          <w:tcPr>
            <w:tcW w:w="1022" w:type="dxa"/>
            <w:shd w:val="clear" w:color="auto" w:fill="auto"/>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val="en-US" w:eastAsia="en-US" w:bidi="ar-SA"/>
              </w:rPr>
              <w:t>печенье</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Молочный творог</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сахарница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долгоиграющий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готовый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Влажность</w:t>
            </w:r>
            <w:r w:rsidRPr="006B3BFB">
              <w:rPr>
                <w:rFonts w:ascii="GHEA Grapalat" w:hAnsi="GHEA Grapalat"/>
                <w:color w:val="000000"/>
                <w:sz w:val="18"/>
                <w:szCs w:val="18"/>
                <w:lang w:val="hy-AM" w:eastAsia="en-US" w:bidi="ar-SA"/>
              </w:rPr>
              <w:t>3%</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w:t>
            </w:r>
            <w:r w:rsidRPr="006B3BFB">
              <w:rPr>
                <w:rFonts w:ascii="GHEA Grapalat" w:hAnsi="GHEA Grapalat"/>
                <w:color w:val="000000"/>
                <w:sz w:val="18"/>
                <w:szCs w:val="18"/>
                <w:lang w:val="hy-AM" w:eastAsia="en-US" w:bidi="ar-SA"/>
              </w:rPr>
              <w:t>10%,</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основной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сахара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массивный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содержание</w:t>
            </w:r>
            <w:r w:rsidRPr="006B3BFB">
              <w:rPr>
                <w:rFonts w:ascii="GHEA Grapalat" w:hAnsi="GHEA Grapalat"/>
                <w:color w:val="000000"/>
                <w:sz w:val="18"/>
                <w:szCs w:val="18"/>
                <w:lang w:val="hy-AM" w:eastAsia="en-US" w:bidi="ar-SA"/>
              </w:rPr>
              <w:t>- 20% -</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w:t>
            </w:r>
            <w:r w:rsidRPr="006B3BFB">
              <w:rPr>
                <w:rFonts w:ascii="GHEA Grapalat" w:hAnsi="GHEA Grapalat"/>
                <w:color w:val="000000"/>
                <w:sz w:val="18"/>
                <w:szCs w:val="18"/>
                <w:lang w:val="hy-AM" w:eastAsia="en-US" w:bidi="ar-SA"/>
              </w:rPr>
              <w:t>27%,</w:t>
            </w:r>
            <w:r w:rsidRPr="006B3BFB">
              <w:rPr>
                <w:rFonts w:ascii="GHEA Grapalat" w:hAnsi="GHEA Grapalat" w:cs="Sylfaen"/>
                <w:color w:val="000000"/>
                <w:sz w:val="18"/>
                <w:szCs w:val="18"/>
                <w:lang w:val="hy-AM" w:eastAsia="en-US" w:bidi="ar-SA"/>
              </w:rPr>
              <w:t>содержание жира</w:t>
            </w:r>
            <w:r w:rsidRPr="006B3BFB">
              <w:rPr>
                <w:rFonts w:ascii="GHEA Grapalat" w:hAnsi="GHEA Grapalat"/>
                <w:color w:val="000000"/>
                <w:sz w:val="18"/>
                <w:szCs w:val="18"/>
                <w:lang w:val="hy-AM" w:eastAsia="en-US" w:bidi="ar-SA"/>
              </w:rPr>
              <w:t>3%</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w:t>
            </w:r>
            <w:r w:rsidRPr="006B3BFB">
              <w:rPr>
                <w:rFonts w:ascii="GHEA Grapalat" w:hAnsi="GHEA Grapalat"/>
                <w:color w:val="000000"/>
                <w:sz w:val="18"/>
                <w:szCs w:val="18"/>
                <w:lang w:val="hy-AM" w:eastAsia="en-US" w:bidi="ar-SA"/>
              </w:rPr>
              <w:t xml:space="preserve">30%.  </w:t>
            </w:r>
            <w:r w:rsidRPr="006B3BFB">
              <w:rPr>
                <w:rFonts w:ascii="GHEA Grapalat" w:hAnsi="GHEA Grapalat" w:cs="Sylfaen"/>
                <w:color w:val="000000"/>
                <w:sz w:val="18"/>
                <w:szCs w:val="18"/>
                <w:lang w:val="hy-AM" w:eastAsia="en-US" w:bidi="ar-SA"/>
              </w:rPr>
              <w:t>с коробками</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фабрикасоответствующий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маркировкой.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90%</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24901-89</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 &lt;&lt;: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t>&gt;&gt;:</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Tahoma"/>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1100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110 000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u w:val="single"/>
                <w:lang w:eastAsia="en-US" w:bidi="ar-SA"/>
              </w:rPr>
              <w:t>100</w:t>
            </w:r>
          </w:p>
        </w:tc>
        <w:tc>
          <w:tcPr>
            <w:tcW w:w="1134" w:type="dxa"/>
            <w:shd w:val="clear" w:color="auto" w:fill="auto"/>
          </w:tcPr>
          <w:p w:rsidR="006B3BFB" w:rsidRPr="006B3BFB" w:rsidRDefault="006B3BFB" w:rsidP="006B3BFB">
            <w:pPr>
              <w:rPr>
                <w:rFonts w:ascii="GHEA Grapalat" w:hAnsi="GHEA Grapalat"/>
                <w:sz w:val="20"/>
                <w:szCs w:val="20"/>
                <w:lang w:eastAsia="en-US" w:bidi="ar-SA"/>
              </w:rPr>
            </w:pPr>
            <w:r w:rsidRPr="006B3BFB">
              <w:rPr>
                <w:rFonts w:ascii="Sylfaen" w:hAnsi="Sylfaen" w:cs="Sylfaen"/>
                <w:sz w:val="20"/>
                <w:szCs w:val="20"/>
                <w:lang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u w:val="single"/>
                <w:lang w:eastAsia="en-US" w:bidi="ar-SA"/>
              </w:rPr>
              <w:t>100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570"/>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t>24</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15842110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Конфеты в шоколаде</w:t>
            </w:r>
            <w:r w:rsidRPr="006B3BFB">
              <w:rPr>
                <w:rFonts w:ascii="GHEA Grapalat" w:hAnsi="GHEA Grapalat"/>
                <w:color w:val="000000"/>
                <w:sz w:val="20"/>
                <w:szCs w:val="20"/>
                <w:lang w:val="en-US" w:eastAsia="en-US" w:bidi="ar-SA"/>
              </w:rPr>
              <w:t xml:space="preserve"> </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Шоколадная глазурь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конфеты</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твердый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однополый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внешний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поверхность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блестящий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будет перфорированный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пустой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форма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вкус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запах</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соответствующий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рецепта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обучения</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шлифование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степень</w:t>
            </w:r>
            <w:r w:rsidRPr="006B3BFB">
              <w:rPr>
                <w:rFonts w:ascii="GHEA Grapalat" w:hAnsi="GHEA Grapalat"/>
                <w:color w:val="000000"/>
                <w:sz w:val="18"/>
                <w:szCs w:val="18"/>
                <w:lang w:val="hy-AM" w:eastAsia="en-US" w:bidi="ar-SA"/>
              </w:rPr>
              <w:t>92%-</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основной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массивный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часть</w:t>
            </w:r>
            <w:r w:rsidRPr="006B3BFB">
              <w:rPr>
                <w:rFonts w:ascii="GHEA Grapalat" w:hAnsi="GHEA Grapalat"/>
                <w:color w:val="000000"/>
                <w:sz w:val="18"/>
                <w:szCs w:val="18"/>
                <w:lang w:val="hy-AM" w:eastAsia="en-US" w:bidi="ar-SA"/>
              </w:rPr>
              <w:t>- 20%</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по меньшей мере</w:t>
            </w:r>
            <w:r w:rsidRPr="006B3BFB">
              <w:rPr>
                <w:rFonts w:ascii="GHEA Grapalat" w:hAnsi="GHEA Grapalat"/>
                <w:color w:val="000000"/>
                <w:sz w:val="18"/>
                <w:szCs w:val="18"/>
                <w:lang w:val="hy-AM" w:eastAsia="en-US" w:bidi="ar-SA"/>
              </w:rPr>
              <w:t>15:00</w:t>
            </w:r>
            <w:r w:rsidRPr="006B3BFB">
              <w:rPr>
                <w:rFonts w:ascii="GHEA Grapalat" w:hAnsi="GHEA Grapalat" w:cs="Sylfaen"/>
                <w:color w:val="000000"/>
                <w:sz w:val="18"/>
                <w:szCs w:val="18"/>
                <w:lang w:val="hy-AM" w:eastAsia="en-US" w:bidi="ar-SA"/>
              </w:rPr>
              <w:t>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фильтром.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Какао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молока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какао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нефти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содержанием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Зависимый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конфетти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типа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влаги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массивный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часть</w:t>
            </w:r>
            <w:r w:rsidRPr="006B3BFB">
              <w:rPr>
                <w:rFonts w:ascii="GHEA Grapalat" w:hAnsi="GHEA Grapalat"/>
                <w:color w:val="000000"/>
                <w:sz w:val="18"/>
                <w:szCs w:val="18"/>
                <w:lang w:val="hy-AM" w:eastAsia="en-US" w:bidi="ar-SA"/>
              </w:rPr>
              <w:t>4-25%</w:t>
            </w:r>
            <w:r w:rsidRPr="006B3BFB">
              <w:rPr>
                <w:rFonts w:ascii="GHEA Grapalat" w:hAnsi="GHEA Grapalat" w:cs="Sylfaen"/>
                <w:color w:val="000000"/>
                <w:sz w:val="18"/>
                <w:szCs w:val="18"/>
                <w:lang w:val="hy-AM" w:eastAsia="en-US" w:bidi="ar-SA"/>
              </w:rPr>
              <w:t>от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более</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из картона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из фольги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завернутый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особый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Единообразие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80%</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 xml:space="preserve">по </w:t>
            </w:r>
            <w:r w:rsidRPr="006B3BFB">
              <w:rPr>
                <w:rFonts w:ascii="GHEA Grapalat" w:hAnsi="GHEA Grapalat" w:cs="Sylfaen"/>
                <w:color w:val="000000"/>
                <w:sz w:val="18"/>
                <w:szCs w:val="18"/>
                <w:lang w:val="hy-AM" w:eastAsia="en-US" w:bidi="ar-SA"/>
              </w:rPr>
              <w:lastRenderedPageBreak/>
              <w:t>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olor w:val="000000"/>
                <w:sz w:val="18"/>
                <w:szCs w:val="18"/>
                <w:lang w:val="hy-AM" w:eastAsia="en-US" w:bidi="ar-SA"/>
              </w:rPr>
              <w:br/>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Tahoma"/>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2000 г.</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300 000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150:</w:t>
            </w:r>
          </w:p>
        </w:tc>
        <w:tc>
          <w:tcPr>
            <w:tcW w:w="1134" w:type="dxa"/>
            <w:shd w:val="clear" w:color="auto" w:fill="auto"/>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150: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 xml:space="preserve">После вступления договора в силу до последнего рабочего дня, установленного на декабрь </w:t>
            </w:r>
            <w:r w:rsidRPr="006B3BFB">
              <w:rPr>
                <w:rFonts w:ascii="GHEA Grapalat" w:hAnsi="GHEA Grapalat" w:cs="Sylfaen"/>
                <w:sz w:val="16"/>
                <w:szCs w:val="16"/>
                <w:lang w:val="hy-AM" w:eastAsia="en-US" w:bidi="ar-SA"/>
              </w:rPr>
              <w:lastRenderedPageBreak/>
              <w:t>месяц в детском саду 2025 года включительно.</w:t>
            </w:r>
          </w:p>
        </w:tc>
      </w:tr>
      <w:tr w:rsidR="006B3BFB" w:rsidRPr="006B3BFB" w:rsidTr="00116BD0">
        <w:trPr>
          <w:trHeight w:val="2042"/>
        </w:trPr>
        <w:tc>
          <w:tcPr>
            <w:tcW w:w="837" w:type="dxa"/>
            <w:shd w:val="clear" w:color="auto" w:fill="auto"/>
          </w:tcPr>
          <w:p w:rsidR="006B3BFB" w:rsidRPr="006B3BFB" w:rsidRDefault="006B3BFB" w:rsidP="006B3BFB">
            <w:pPr>
              <w:ind w:left="360"/>
              <w:rPr>
                <w:rFonts w:ascii="GHEA Grapalat" w:hAnsi="GHEA Grapalat"/>
                <w:sz w:val="20"/>
                <w:lang w:val="en-US" w:eastAsia="en-US" w:bidi="ar-SA"/>
              </w:rPr>
            </w:pPr>
            <w:r>
              <w:rPr>
                <w:rFonts w:ascii="GHEA Grapalat" w:hAnsi="GHEA Grapalat"/>
                <w:sz w:val="20"/>
                <w:lang w:val="en-US" w:eastAsia="en-US" w:bidi="ar-SA"/>
              </w:rPr>
              <w:lastRenderedPageBreak/>
              <w:t>25</w:t>
            </w:r>
          </w:p>
        </w:tc>
        <w:tc>
          <w:tcPr>
            <w:tcW w:w="1260" w:type="dxa"/>
            <w:shd w:val="clear" w:color="auto" w:fill="auto"/>
          </w:tcPr>
          <w:p w:rsidR="006B3BFB" w:rsidRPr="006B3BFB" w:rsidRDefault="006B3BFB" w:rsidP="006B3BFB">
            <w:pPr>
              <w:rPr>
                <w:rFonts w:ascii="GHEA Grapalat" w:hAnsi="GHEA Grapalat"/>
                <w:color w:val="000000"/>
                <w:sz w:val="20"/>
                <w:szCs w:val="20"/>
                <w:lang w:val="en-US" w:eastAsia="en-US" w:bidi="ar-SA"/>
              </w:rPr>
            </w:pPr>
            <w:r w:rsidRPr="006B3BFB">
              <w:rPr>
                <w:rFonts w:ascii="GHEA Grapalat" w:hAnsi="GHEA Grapalat"/>
                <w:color w:val="000000"/>
                <w:sz w:val="20"/>
                <w:szCs w:val="20"/>
                <w:lang w:val="en-US" w:eastAsia="en-US" w:bidi="ar-SA"/>
              </w:rPr>
              <w:t>15332290</w:t>
            </w:r>
          </w:p>
        </w:tc>
        <w:tc>
          <w:tcPr>
            <w:tcW w:w="1022" w:type="dxa"/>
            <w:shd w:val="clear" w:color="auto" w:fill="auto"/>
          </w:tcPr>
          <w:p w:rsidR="006B3BFB" w:rsidRPr="006B3BFB" w:rsidRDefault="006B3BFB" w:rsidP="006B3BFB">
            <w:pPr>
              <w:rPr>
                <w:rFonts w:ascii="GHEA Grapalat" w:hAnsi="GHEA Grapalat" w:cs="Sylfaen"/>
                <w:color w:val="000000"/>
                <w:sz w:val="20"/>
                <w:szCs w:val="20"/>
                <w:lang w:val="en-US" w:eastAsia="en-US" w:bidi="ar-SA"/>
              </w:rPr>
            </w:pPr>
            <w:r w:rsidRPr="006B3BFB">
              <w:rPr>
                <w:rFonts w:ascii="GHEA Grapalat" w:hAnsi="GHEA Grapalat" w:cs="Sylfaen"/>
                <w:color w:val="000000"/>
                <w:sz w:val="20"/>
                <w:szCs w:val="20"/>
                <w:lang w:val="en-US" w:eastAsia="en-US" w:bidi="ar-SA"/>
              </w:rPr>
              <w:t>глушилка</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cs="Sylfaen"/>
                <w:color w:val="000000"/>
                <w:sz w:val="18"/>
                <w:szCs w:val="18"/>
                <w:lang w:val="hy-AM" w:eastAsia="en-US" w:bidi="ar-SA"/>
              </w:rPr>
            </w:pPr>
            <w:r w:rsidRPr="006B3BFB">
              <w:rPr>
                <w:rFonts w:ascii="GHEA Grapalat" w:hAnsi="GHEA Grapalat" w:cs="Sylfaen"/>
                <w:sz w:val="16"/>
                <w:szCs w:val="16"/>
                <w:lang w:val="hy-AM" w:eastAsia="en-US" w:bidi="ar-SA"/>
              </w:rPr>
              <w:t>варенье</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другой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фруктов</w:t>
            </w:r>
            <w:r w:rsidRPr="006B3BFB">
              <w:rPr>
                <w:rFonts w:ascii="GHEA Grapalat" w:hAnsi="GHEA Grapalat"/>
                <w:sz w:val="16"/>
                <w:szCs w:val="16"/>
                <w:lang w:val="hy-AM" w:eastAsia="en-US" w:bidi="ar-SA"/>
              </w:rPr>
              <w:t>, 1-</w:t>
            </w:r>
            <w:r w:rsidRPr="006B3BFB">
              <w:rPr>
                <w:rFonts w:ascii="GHEA Grapalat" w:hAnsi="GHEA Grapalat" w:cs="Sylfaen"/>
                <w:sz w:val="16"/>
                <w:szCs w:val="16"/>
                <w:lang w:val="hy-AM" w:eastAsia="en-US" w:bidi="ar-SA"/>
              </w:rPr>
              <w:t>в</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вроде</w:t>
            </w:r>
            <w:r w:rsidRPr="006B3BFB">
              <w:rPr>
                <w:rFonts w:ascii="GHEA Grapalat" w:hAnsi="GHEA Grapalat"/>
                <w:sz w:val="16"/>
                <w:szCs w:val="16"/>
                <w:lang w:val="hy-AM" w:eastAsia="en-US" w:bidi="ar-SA"/>
              </w:rPr>
              <w:t>:</w:t>
            </w:r>
            <w:r w:rsidRPr="006B3BFB">
              <w:rPr>
                <w:rFonts w:ascii="GHEA Grapalat" w:hAnsi="GHEA Grapalat" w:cs="Courier New"/>
                <w:sz w:val="16"/>
                <w:szCs w:val="16"/>
                <w:lang w:val="hy-AM" w:eastAsia="en-US" w:bidi="ar-SA"/>
              </w:rPr>
              <w:t xml:space="preserve"> </w:t>
            </w:r>
            <w:r w:rsidRPr="006B3BFB">
              <w:rPr>
                <w:rFonts w:ascii="GHEA Grapalat" w:hAnsi="GHEA Grapalat" w:cs="Sylfaen"/>
                <w:sz w:val="16"/>
                <w:szCs w:val="16"/>
                <w:lang w:val="hy-AM" w:eastAsia="en-US" w:bidi="ar-SA"/>
              </w:rPr>
              <w:t>Со стеклянной крышкой, сетчатым фильтром: Безопасность по гигиеническим нормам N 2-III-4.9-01-2010.</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и</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маркировка</w:t>
            </w:r>
            <w:r w:rsidRPr="006B3BFB">
              <w:rPr>
                <w:rFonts w:ascii="GHEA Grapalat" w:hAnsi="GHEA Grapalat"/>
                <w:sz w:val="16"/>
                <w:szCs w:val="16"/>
                <w:lang w:val="hy-AM" w:eastAsia="en-US" w:bidi="ar-SA"/>
              </w:rPr>
              <w:t>``</w:t>
            </w:r>
            <w:r w:rsidRPr="006B3BFB">
              <w:rPr>
                <w:rFonts w:ascii="GHEA Grapalat" w:hAnsi="GHEA Grapalat" w:cs="Arial AM"/>
                <w:sz w:val="16"/>
                <w:szCs w:val="16"/>
                <w:lang w:val="hy-AM" w:eastAsia="en-US" w:bidi="ar-SA"/>
              </w:rPr>
              <w:t>"</w:t>
            </w:r>
            <w:r w:rsidRPr="006B3BFB">
              <w:rPr>
                <w:rFonts w:ascii="GHEA Grapalat" w:hAnsi="GHEA Grapalat" w:cs="Sylfaen"/>
                <w:sz w:val="16"/>
                <w:szCs w:val="16"/>
                <w:lang w:val="hy-AM" w:eastAsia="en-US" w:bidi="ar-SA"/>
              </w:rPr>
              <w:t>Еда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безопасность</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о</w:t>
            </w:r>
            <w:r w:rsidRPr="006B3BFB">
              <w:rPr>
                <w:rFonts w:ascii="GHEA Grapalat" w:hAnsi="GHEA Grapalat" w:cs="Arial AM"/>
                <w:sz w:val="16"/>
                <w:szCs w:val="16"/>
                <w:lang w:val="hy-AM" w:eastAsia="en-US" w:bidi="ar-SA"/>
              </w:rPr>
              <w:t>»</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РА: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закона</w:t>
            </w:r>
            <w:r w:rsidRPr="006B3BFB">
              <w:rPr>
                <w:rFonts w:ascii="GHEA Grapalat" w:hAnsi="GHEA Grapalat"/>
                <w:sz w:val="16"/>
                <w:szCs w:val="16"/>
                <w:lang w:val="hy-AM" w:eastAsia="en-US" w:bidi="ar-SA"/>
              </w:rPr>
              <w:t>8-</w:t>
            </w:r>
            <w:r w:rsidRPr="006B3BFB">
              <w:rPr>
                <w:rFonts w:ascii="GHEA Grapalat" w:hAnsi="GHEA Grapalat" w:cs="Sylfaen"/>
                <w:sz w:val="16"/>
                <w:szCs w:val="16"/>
                <w:lang w:val="hy-AM" w:eastAsia="en-US" w:bidi="ar-SA"/>
              </w:rPr>
              <w:t>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статьи</w:t>
            </w:r>
          </w:p>
        </w:tc>
        <w:tc>
          <w:tcPr>
            <w:tcW w:w="672" w:type="dxa"/>
            <w:shd w:val="clear" w:color="auto" w:fill="auto"/>
          </w:tcPr>
          <w:p w:rsidR="006B3BFB" w:rsidRPr="006B3BFB" w:rsidRDefault="006B3BFB" w:rsidP="006B3BFB">
            <w:pPr>
              <w:jc w:val="center"/>
              <w:rPr>
                <w:rFonts w:ascii="GHEA Grapalat" w:hAnsi="GHEA Grapalat" w:cs="Sylfaen"/>
                <w:sz w:val="20"/>
                <w:szCs w:val="20"/>
                <w:lang w:val="en-US" w:eastAsia="en-US" w:bidi="ar-SA"/>
              </w:rPr>
            </w:pPr>
            <w:r w:rsidRPr="006B3BFB">
              <w:rPr>
                <w:rFonts w:ascii="GHEA Grapalat" w:hAnsi="GHEA Grapalat" w:cs="Sylfaen"/>
                <w:sz w:val="20"/>
                <w:szCs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cs="Calibri"/>
                <w:color w:val="000000"/>
                <w:sz w:val="20"/>
                <w:szCs w:val="20"/>
                <w:lang w:val="en-US" w:eastAsia="en-US" w:bidi="ar-SA"/>
              </w:rPr>
            </w:pPr>
            <w:r w:rsidRPr="006B3BFB">
              <w:rPr>
                <w:rFonts w:ascii="GHEA Grapalat" w:hAnsi="GHEA Grapalat" w:cs="Calibri"/>
                <w:color w:val="000000"/>
                <w:sz w:val="20"/>
                <w:szCs w:val="20"/>
                <w:lang w:val="en-US" w:eastAsia="en-US" w:bidi="ar-SA"/>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91000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cs="Calibri"/>
                <w:color w:val="000000"/>
                <w:sz w:val="16"/>
                <w:szCs w:val="16"/>
                <w:lang w:eastAsia="en-US" w:bidi="ar-SA"/>
              </w:rPr>
            </w:pPr>
            <w:r w:rsidRPr="006B3BFB">
              <w:rPr>
                <w:rFonts w:ascii="GHEA Grapalat" w:hAnsi="GHEA Grapalat" w:cs="Calibri"/>
                <w:color w:val="000000"/>
                <w:sz w:val="16"/>
                <w:szCs w:val="16"/>
                <w:lang w:eastAsia="en-US" w:bidi="ar-SA"/>
              </w:rPr>
              <w:t>70:</w:t>
            </w:r>
          </w:p>
        </w:tc>
        <w:tc>
          <w:tcPr>
            <w:tcW w:w="1134" w:type="dxa"/>
            <w:shd w:val="clear" w:color="auto" w:fill="auto"/>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cs="Calibri"/>
                <w:color w:val="000000"/>
                <w:sz w:val="16"/>
                <w:szCs w:val="16"/>
                <w:lang w:eastAsia="en-US" w:bidi="ar-SA"/>
              </w:rPr>
            </w:pPr>
            <w:r w:rsidRPr="006B3BFB">
              <w:rPr>
                <w:rFonts w:ascii="GHEA Grapalat" w:hAnsi="GHEA Grapalat" w:cs="Calibri"/>
                <w:color w:val="000000"/>
                <w:sz w:val="16"/>
                <w:szCs w:val="16"/>
                <w:lang w:eastAsia="en-US" w:bidi="ar-SA"/>
              </w:rPr>
              <w:t>70:</w:t>
            </w:r>
          </w:p>
        </w:tc>
        <w:tc>
          <w:tcPr>
            <w:tcW w:w="900" w:type="dxa"/>
            <w:shd w:val="clear" w:color="auto" w:fill="auto"/>
          </w:tcPr>
          <w:p w:rsidR="006B3BFB" w:rsidRPr="006B3BFB" w:rsidRDefault="006B3BFB" w:rsidP="006B3BFB">
            <w:pPr>
              <w:rPr>
                <w:rFonts w:ascii="GHEA Grapalat" w:hAnsi="GHEA Grapalat" w:cs="Sylfaen"/>
                <w:sz w:val="16"/>
                <w:szCs w:val="16"/>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t>28</w:t>
            </w:r>
          </w:p>
        </w:tc>
        <w:tc>
          <w:tcPr>
            <w:tcW w:w="1260" w:type="dxa"/>
            <w:shd w:val="clear" w:color="auto" w:fill="auto"/>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15320000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hy-AM" w:eastAsia="en-US" w:bidi="ar-SA"/>
              </w:rPr>
              <w:t>сок</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sz w:val="16"/>
                <w:szCs w:val="16"/>
                <w:lang w:val="hy-AM" w:eastAsia="en-US" w:bidi="ar-SA"/>
              </w:rPr>
              <w:t>Фруктовые соки – различные виды компота из свежих фруктов и ягод местного производства,</w:t>
            </w:r>
            <w:r w:rsidRPr="006B3BFB">
              <w:rPr>
                <w:rFonts w:ascii="GHEA Grapalat" w:hAnsi="GHEA Grapalat" w:cs="GHEA Grapalat"/>
                <w:sz w:val="16"/>
                <w:szCs w:val="16"/>
                <w:lang w:val="hy-AM" w:eastAsia="en-US" w:bidi="ar-SA"/>
              </w:rPr>
              <w:t>сахара</w:t>
            </w:r>
            <w:r w:rsidRPr="006B3BFB">
              <w:rPr>
                <w:rFonts w:ascii="GHEA Grapalat" w:hAnsi="GHEA Grapalat"/>
                <w:sz w:val="16"/>
                <w:szCs w:val="16"/>
                <w:lang w:val="hy-AM" w:eastAsia="en-US" w:bidi="ar-SA"/>
              </w:rPr>
              <w:t xml:space="preserve"> </w:t>
            </w:r>
            <w:r w:rsidRPr="006B3BFB">
              <w:rPr>
                <w:rFonts w:ascii="GHEA Grapalat" w:hAnsi="GHEA Grapalat" w:cs="GHEA Grapalat"/>
                <w:sz w:val="16"/>
                <w:szCs w:val="16"/>
                <w:lang w:val="hy-AM" w:eastAsia="en-US" w:bidi="ar-SA"/>
              </w:rPr>
              <w:t>сиропа</w:t>
            </w:r>
            <w:r w:rsidRPr="006B3BFB">
              <w:rPr>
                <w:rFonts w:ascii="GHEA Grapalat" w:hAnsi="GHEA Grapalat"/>
                <w:sz w:val="16"/>
                <w:szCs w:val="16"/>
                <w:lang w:val="hy-AM" w:eastAsia="en-US" w:bidi="ar-SA"/>
              </w:rPr>
              <w:t xml:space="preserve"> </w:t>
            </w:r>
            <w:r w:rsidRPr="006B3BFB">
              <w:rPr>
                <w:rFonts w:ascii="GHEA Grapalat" w:hAnsi="GHEA Grapalat" w:cs="GHEA Grapalat"/>
                <w:sz w:val="16"/>
                <w:szCs w:val="16"/>
                <w:lang w:val="hy-AM" w:eastAsia="en-US" w:bidi="ar-SA"/>
              </w:rPr>
              <w:t>дополнительный</w:t>
            </w:r>
            <w:r w:rsidRPr="006B3BFB">
              <w:rPr>
                <w:rFonts w:ascii="GHEA Grapalat" w:hAnsi="GHEA Grapalat"/>
                <w:sz w:val="16"/>
                <w:szCs w:val="16"/>
                <w:lang w:val="hy-AM" w:eastAsia="en-US" w:bidi="ar-SA"/>
              </w:rPr>
              <w:t>с ним или без него, прозрачные на вид.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lang w:val="hy-AM" w:eastAsia="en-US" w:bidi="ar-SA"/>
              </w:rPr>
              <w:t>л:</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550: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385000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700</w:t>
            </w:r>
          </w:p>
        </w:tc>
        <w:tc>
          <w:tcPr>
            <w:tcW w:w="1134" w:type="dxa"/>
            <w:shd w:val="clear" w:color="auto" w:fill="auto"/>
          </w:tcPr>
          <w:p w:rsidR="006B3BFB" w:rsidRPr="006B3BFB" w:rsidRDefault="006B3BFB" w:rsidP="006B3BFB">
            <w:pPr>
              <w:rPr>
                <w:rFonts w:ascii="GHEA Grapalat" w:hAnsi="GHEA Grapalat"/>
                <w:sz w:val="20"/>
                <w:szCs w:val="20"/>
                <w:lang w:eastAsia="en-US" w:bidi="ar-SA"/>
              </w:rPr>
            </w:pPr>
            <w:r w:rsidRPr="006B3BFB">
              <w:rPr>
                <w:rFonts w:ascii="Sylfaen" w:hAnsi="Sylfaen" w:cs="Sylfaen"/>
                <w:sz w:val="20"/>
                <w:szCs w:val="20"/>
                <w:lang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eastAsia="en-US" w:bidi="ar-SA"/>
              </w:rPr>
            </w:pPr>
            <w:r w:rsidRPr="006B3BFB">
              <w:rPr>
                <w:rFonts w:ascii="GHEA Grapalat" w:hAnsi="GHEA Grapalat" w:cs="Calibri"/>
                <w:color w:val="000000"/>
                <w:sz w:val="16"/>
                <w:szCs w:val="16"/>
                <w:lang w:eastAsia="en-US" w:bidi="ar-SA"/>
              </w:rPr>
              <w:t>700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 xml:space="preserve">После вступления договора в силу до последнего рабочего дня, установленного </w:t>
            </w:r>
            <w:r w:rsidRPr="006B3BFB">
              <w:rPr>
                <w:rFonts w:ascii="GHEA Grapalat" w:hAnsi="GHEA Grapalat" w:cs="Sylfaen"/>
                <w:sz w:val="16"/>
                <w:szCs w:val="16"/>
                <w:lang w:val="hy-AM" w:eastAsia="en-US" w:bidi="ar-SA"/>
              </w:rPr>
              <w:lastRenderedPageBreak/>
              <w:t>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val="en-US" w:eastAsia="en-US" w:bidi="ar-SA"/>
              </w:rPr>
            </w:pPr>
            <w:r>
              <w:rPr>
                <w:rFonts w:ascii="GHEA Grapalat" w:hAnsi="GHEA Grapalat"/>
                <w:sz w:val="20"/>
                <w:lang w:val="en-US" w:eastAsia="en-US" w:bidi="ar-SA"/>
              </w:rPr>
              <w:lastRenderedPageBreak/>
              <w:t>31</w:t>
            </w:r>
          </w:p>
        </w:tc>
        <w:tc>
          <w:tcPr>
            <w:tcW w:w="1260" w:type="dxa"/>
            <w:shd w:val="clear" w:color="auto" w:fill="auto"/>
          </w:tcPr>
          <w:p w:rsidR="006B3BFB" w:rsidRPr="006B3BFB" w:rsidRDefault="006B3BFB" w:rsidP="006B3BFB">
            <w:pPr>
              <w:rPr>
                <w:rFonts w:ascii="GHEA Grapalat" w:hAnsi="GHEA Grapalat"/>
                <w:sz w:val="20"/>
                <w:lang w:eastAsia="en-US" w:bidi="ar-SA"/>
              </w:rPr>
            </w:pPr>
            <w:r w:rsidRPr="006B3BFB">
              <w:rPr>
                <w:rFonts w:ascii="GHEA Grapalat" w:hAnsi="GHEA Grapalat"/>
                <w:sz w:val="20"/>
                <w:lang w:eastAsia="en-US" w:bidi="ar-SA"/>
              </w:rPr>
              <w:t>15333100</w:t>
            </w:r>
          </w:p>
        </w:tc>
        <w:tc>
          <w:tcPr>
            <w:tcW w:w="1022" w:type="dxa"/>
            <w:shd w:val="clear" w:color="auto" w:fill="auto"/>
          </w:tcPr>
          <w:p w:rsidR="006B3BFB" w:rsidRPr="006B3BFB" w:rsidRDefault="006B3BFB" w:rsidP="006B3BFB">
            <w:pPr>
              <w:rPr>
                <w:rFonts w:ascii="GHEA Grapalat" w:hAnsi="GHEA Grapalat" w:cs="Sylfaen"/>
                <w:sz w:val="20"/>
                <w:szCs w:val="20"/>
                <w:lang w:val="en-US" w:eastAsia="en-US" w:bidi="ar-SA"/>
              </w:rPr>
            </w:pPr>
            <w:r w:rsidRPr="006B3BFB">
              <w:rPr>
                <w:rFonts w:ascii="GHEA Grapalat" w:hAnsi="GHEA Grapalat" w:cs="Sylfaen"/>
                <w:sz w:val="20"/>
                <w:szCs w:val="20"/>
                <w:lang w:val="en-US" w:eastAsia="en-US" w:bidi="ar-SA"/>
              </w:rPr>
              <w:t>Томатная паста</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16"/>
                <w:szCs w:val="16"/>
                <w:lang w:val="hy-AM" w:eastAsia="en-US" w:bidi="ar-SA"/>
              </w:rPr>
            </w:pPr>
            <w:r w:rsidRPr="006B3BFB">
              <w:rPr>
                <w:rFonts w:ascii="GHEA Grapalat" w:hAnsi="GHEA Grapalat"/>
                <w:sz w:val="16"/>
                <w:szCs w:val="16"/>
                <w:lang w:val="hy-AM" w:eastAsia="en-US" w:bidi="ar-SA"/>
              </w:rPr>
              <w:t>Масса томатной пасты: 900-1050 г. Качественная, без кожицы, косточек и других крупных частиц, без посторонних привкусов и запахов. со сроком годности, срок годности не менее 36 месяцев со дня изготовления.</w:t>
            </w:r>
          </w:p>
          <w:p w:rsidR="006B3BFB" w:rsidRPr="006B3BFB" w:rsidRDefault="006B3BFB" w:rsidP="006B3BFB">
            <w:pPr>
              <w:rPr>
                <w:rFonts w:ascii="GHEA Grapalat" w:hAnsi="GHEA Grapalat"/>
                <w:sz w:val="16"/>
                <w:szCs w:val="16"/>
                <w:lang w:val="hy-AM" w:eastAsia="en-US" w:bidi="ar-SA"/>
              </w:rPr>
            </w:pPr>
            <w:r w:rsidRPr="006B3BFB">
              <w:rPr>
                <w:rFonts w:ascii="GHEA Grapalat" w:hAnsi="GHEA Grapalat"/>
                <w:sz w:val="16"/>
                <w:szCs w:val="16"/>
                <w:lang w:val="hy-AM" w:eastAsia="en-US" w:bidi="ar-SA"/>
              </w:rPr>
              <w:t>ГОСТ 3343-89 или аналогичный. Безопасность, упаковка и маркировка согласно Решению Комиссии Таможенного союза от 9 декабря 2011 г. № 880 «О безопасности пищевой продукции (ИМТК 021/2011), Комиссии Таможенного союза от 9 декабря № 881. 2011 год принято решение «Пищевая продукция в части валютной маркировки» (ИМТК 022/2011), принятое решением Комиссии Таможенного союза от 16 августа 2011 года № 769 «О безопасности упаковки» (ИМТК 005/2011), « № Совета Евразийской экономической комиссии от 20 июля 2012 г. 58 технического регламента «Требования безопасности пищевых добавок, ароматизаторов и технологических вспомогательных средств» (МИТК 029/2012), Закона Республики Армения «О безопасности пищевых продуктов». Маркировка разборчивая. В случае несоответствия технических характеристик или условий поставки при поставке продуктов питания срок устранения несоответствия устанавливается в течение 1 дня.</w:t>
            </w:r>
          </w:p>
        </w:tc>
        <w:tc>
          <w:tcPr>
            <w:tcW w:w="672" w:type="dxa"/>
            <w:shd w:val="clear" w:color="auto" w:fill="auto"/>
          </w:tcPr>
          <w:p w:rsidR="006B3BFB" w:rsidRPr="006B3BFB" w:rsidRDefault="006B3BFB" w:rsidP="006B3BFB">
            <w:pPr>
              <w:jc w:val="center"/>
              <w:rPr>
                <w:rFonts w:ascii="GHEA Grapalat" w:hAnsi="GHEA Grapalat" w:cs="Sylfaen"/>
                <w:sz w:val="20"/>
                <w:lang w:val="en-US" w:eastAsia="en-US" w:bidi="ar-SA"/>
              </w:rPr>
            </w:pPr>
            <w:r w:rsidRPr="006B3BFB">
              <w:rPr>
                <w:rFonts w:ascii="GHEA Grapalat" w:hAnsi="GHEA Grapalat" w:cs="Sylfaen"/>
                <w:sz w:val="20"/>
                <w:lang w:val="en-US"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cs="Calibri"/>
                <w:color w:val="000000"/>
                <w:sz w:val="20"/>
                <w:szCs w:val="20"/>
                <w:lang w:val="en-US" w:eastAsia="en-US" w:bidi="ar-SA"/>
              </w:rPr>
            </w:pPr>
            <w:r w:rsidRPr="006B3BFB">
              <w:rPr>
                <w:rFonts w:ascii="GHEA Grapalat" w:hAnsi="GHEA Grapalat" w:cs="Calibri"/>
                <w:color w:val="000000"/>
                <w:sz w:val="20"/>
                <w:szCs w:val="20"/>
                <w:lang w:val="en-US" w:eastAsia="en-US" w:bidi="ar-SA"/>
              </w:rPr>
              <w:t>1300: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val="en-US" w:eastAsia="en-US" w:bidi="ar-SA"/>
              </w:rPr>
              <w:t>130 000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cs="Calibri"/>
                <w:color w:val="000000"/>
                <w:sz w:val="16"/>
                <w:szCs w:val="16"/>
                <w:lang w:val="en-US" w:eastAsia="en-US" w:bidi="ar-SA"/>
              </w:rPr>
            </w:pPr>
            <w:r w:rsidRPr="006B3BFB">
              <w:rPr>
                <w:rFonts w:ascii="GHEA Grapalat" w:hAnsi="GHEA Grapalat" w:cs="Calibri"/>
                <w:color w:val="000000"/>
                <w:sz w:val="16"/>
                <w:szCs w:val="16"/>
                <w:lang w:val="en-US" w:eastAsia="en-US" w:bidi="ar-SA"/>
              </w:rPr>
              <w:t>100</w:t>
            </w:r>
          </w:p>
        </w:tc>
        <w:tc>
          <w:tcPr>
            <w:tcW w:w="1134" w:type="dxa"/>
            <w:shd w:val="clear" w:color="auto" w:fill="auto"/>
          </w:tcPr>
          <w:p w:rsidR="006B3BFB" w:rsidRPr="006B3BFB" w:rsidRDefault="006B3BFB" w:rsidP="006B3BFB">
            <w:pPr>
              <w:rPr>
                <w:rFonts w:ascii="Sylfaen" w:hAnsi="Sylfaen" w:cs="Sylfaen"/>
                <w:sz w:val="20"/>
                <w:szCs w:val="20"/>
                <w:lang w:eastAsia="en-US" w:bidi="ar-SA"/>
              </w:rPr>
            </w:pPr>
            <w:r w:rsidRPr="006B3BFB">
              <w:rPr>
                <w:rFonts w:ascii="Sylfaen" w:hAnsi="Sylfaen" w:cs="Sylfaen"/>
                <w:sz w:val="20"/>
                <w:szCs w:val="20"/>
                <w:lang w:eastAsia="en-US" w:bidi="ar-SA"/>
              </w:rPr>
              <w:t xml:space="preserve">С. Маленькая Веди М. Оганесян 24:   </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cs="Calibri"/>
                <w:color w:val="000000"/>
                <w:sz w:val="16"/>
                <w:szCs w:val="16"/>
                <w:lang w:val="en-US" w:eastAsia="en-US" w:bidi="ar-SA"/>
              </w:rPr>
            </w:pPr>
            <w:r w:rsidRPr="006B3BFB">
              <w:rPr>
                <w:rFonts w:ascii="GHEA Grapalat" w:hAnsi="GHEA Grapalat" w:cs="Calibri"/>
                <w:color w:val="000000"/>
                <w:sz w:val="16"/>
                <w:szCs w:val="16"/>
                <w:lang w:val="en-US" w:eastAsia="en-US" w:bidi="ar-SA"/>
              </w:rPr>
              <w:t>100</w:t>
            </w:r>
          </w:p>
        </w:tc>
        <w:tc>
          <w:tcPr>
            <w:tcW w:w="900" w:type="dxa"/>
            <w:shd w:val="clear" w:color="auto" w:fill="auto"/>
          </w:tcPr>
          <w:p w:rsidR="006B3BFB" w:rsidRPr="006B3BFB" w:rsidRDefault="006B3BFB" w:rsidP="006B3BFB">
            <w:pPr>
              <w:rPr>
                <w:rFonts w:ascii="GHEA Grapalat" w:hAnsi="GHEA Grapalat" w:cs="Sylfaen"/>
                <w:sz w:val="16"/>
                <w:szCs w:val="16"/>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t>35</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15331180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Консервы</w:t>
            </w:r>
            <w:r w:rsidRPr="006B3BFB">
              <w:rPr>
                <w:rFonts w:ascii="GHEA Grapalat" w:hAnsi="GHEA Grapalat"/>
                <w:color w:val="000000"/>
                <w:sz w:val="20"/>
                <w:szCs w:val="20"/>
                <w:lang w:val="en-US" w:eastAsia="en-US" w:bidi="ar-SA"/>
              </w:rPr>
              <w:t xml:space="preserve"> </w:t>
            </w:r>
            <w:r w:rsidRPr="006B3BFB">
              <w:rPr>
                <w:rFonts w:ascii="GHEA Grapalat" w:hAnsi="GHEA Grapalat" w:cs="Sylfaen"/>
                <w:color w:val="000000"/>
                <w:sz w:val="20"/>
                <w:szCs w:val="20"/>
                <w:lang w:val="en-US" w:eastAsia="en-US" w:bidi="ar-SA"/>
              </w:rPr>
              <w:t>горох</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Консервы</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зеленый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горох</w:t>
            </w:r>
            <w:r w:rsidRPr="006B3BFB">
              <w:rPr>
                <w:rFonts w:ascii="GHEA Grapalat" w:hAnsi="GHEA Grapalat"/>
                <w:color w:val="000000"/>
                <w:sz w:val="18"/>
                <w:szCs w:val="18"/>
                <w:lang w:val="hy-AM" w:eastAsia="en-US" w:bidi="ar-SA"/>
              </w:rPr>
              <w:t>:</w:t>
            </w:r>
            <w:r w:rsidRPr="006B3BFB">
              <w:rPr>
                <w:rFonts w:ascii="GHEA Grapalat" w:hAnsi="GHEA Grapalat" w:cs="Sylfaen"/>
                <w:b/>
                <w:color w:val="000000"/>
                <w:sz w:val="18"/>
                <w:szCs w:val="18"/>
                <w:lang w:val="hy-AM" w:eastAsia="en-US" w:bidi="ar-SA"/>
              </w:rPr>
              <w:t>Массовая порция корма – от 250 до 400 грамм.</w:t>
            </w:r>
            <w:r w:rsidRPr="006B3BFB">
              <w:rPr>
                <w:rFonts w:ascii="GHEA Grapalat" w:hAnsi="GHEA Grapalat" w:cs="Sylfaen"/>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Ингредиенты: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зеленый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горох</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вода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сахар.</w:t>
            </w:r>
            <w:r w:rsidRPr="006B3BFB">
              <w:rPr>
                <w:rFonts w:ascii="GHEA Grapalat" w:hAnsi="GHEA Grapalat" w:cs="Sylfaen"/>
                <w:b/>
                <w:color w:val="000000"/>
                <w:sz w:val="18"/>
                <w:szCs w:val="18"/>
                <w:lang w:val="hy-AM" w:eastAsia="en-US" w:bidi="ar-SA"/>
              </w:rPr>
              <w:t>Заводская упаковка:</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стекло</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или</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другой</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 контейнерами</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15842-90</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 Чистый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зеленый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горох</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типичный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 вкусом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запах</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хорошо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приготовленный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мягкий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сторона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вкусу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запах</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большой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зернами</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осадка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Примечание: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татуировке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80%.</w:t>
            </w:r>
            <w:r w:rsidRPr="006B3BFB">
              <w:rPr>
                <w:rFonts w:ascii="GHEA Grapalat" w:hAnsi="GHEA Grapalat" w:cs="Sylfaen"/>
                <w:color w:val="000000"/>
                <w:sz w:val="18"/>
                <w:szCs w:val="18"/>
                <w:lang w:val="hy-AM" w:eastAsia="en-US" w:bidi="ar-SA"/>
              </w:rPr>
              <w:t>Ярлык: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разборчиво.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 xml:space="preserve">2012 </w:t>
            </w:r>
            <w:r w:rsidRPr="006B3BFB">
              <w:rPr>
                <w:rFonts w:ascii="GHEA Grapalat" w:hAnsi="GHEA Grapalat"/>
                <w:color w:val="000000"/>
                <w:sz w:val="18"/>
                <w:szCs w:val="18"/>
                <w:lang w:val="hy-AM" w:eastAsia="en-US" w:bidi="ar-SA"/>
              </w:rPr>
              <w:lastRenderedPageBreak/>
              <w:t>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rPr>
                <w:rFonts w:ascii="GHEA Grapalat" w:hAnsi="GHEA Grapalat"/>
                <w:sz w:val="20"/>
                <w:lang w:val="en-US" w:eastAsia="en-US" w:bidi="ar-SA"/>
              </w:rPr>
            </w:pPr>
            <w:r w:rsidRPr="006B3BFB">
              <w:rPr>
                <w:rFonts w:ascii="GHEA Grapalat" w:hAnsi="GHEA Grapalat" w:cs="Sylfaen"/>
                <w:sz w:val="20"/>
                <w:szCs w:val="20"/>
                <w:lang w:val="en-US" w:eastAsia="en-US" w:bidi="ar-SA"/>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600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val="en-US" w:eastAsia="en-US" w:bidi="ar-SA"/>
              </w:rPr>
              <w:t>48000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80:</w:t>
            </w:r>
          </w:p>
        </w:tc>
        <w:tc>
          <w:tcPr>
            <w:tcW w:w="1134" w:type="dxa"/>
            <w:shd w:val="clear" w:color="auto" w:fill="auto"/>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80: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w:t>
            </w:r>
            <w:r w:rsidRPr="006B3BFB">
              <w:rPr>
                <w:rFonts w:ascii="GHEA Grapalat" w:hAnsi="GHEA Grapalat" w:cs="Sylfaen"/>
                <w:sz w:val="16"/>
                <w:szCs w:val="16"/>
                <w:lang w:val="hy-AM" w:eastAsia="en-US" w:bidi="ar-SA"/>
              </w:rPr>
              <w:lastRenderedPageBreak/>
              <w:t>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sidRPr="006B3BFB">
              <w:rPr>
                <w:rFonts w:ascii="GHEA Grapalat" w:hAnsi="GHEA Grapalat"/>
                <w:sz w:val="20"/>
                <w:lang w:eastAsia="en-US" w:bidi="ar-SA"/>
              </w:rPr>
              <w:lastRenderedPageBreak/>
              <w:t>36</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15331178</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Консервы</w:t>
            </w:r>
            <w:r w:rsidRPr="006B3BFB">
              <w:rPr>
                <w:rFonts w:ascii="GHEA Grapalat" w:hAnsi="GHEA Grapalat"/>
                <w:color w:val="000000"/>
                <w:sz w:val="20"/>
                <w:szCs w:val="20"/>
                <w:lang w:val="en-US" w:eastAsia="en-US" w:bidi="ar-SA"/>
              </w:rPr>
              <w:t xml:space="preserve"> </w:t>
            </w:r>
            <w:r w:rsidRPr="006B3BFB">
              <w:rPr>
                <w:rFonts w:ascii="GHEA Grapalat" w:hAnsi="GHEA Grapalat" w:cs="Sylfaen"/>
                <w:color w:val="000000"/>
                <w:sz w:val="20"/>
                <w:szCs w:val="20"/>
                <w:lang w:val="en-US" w:eastAsia="en-US" w:bidi="ar-SA"/>
              </w:rPr>
              <w:t>кукуруза</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cs="Sylfaen"/>
                <w:color w:val="000000"/>
                <w:sz w:val="18"/>
                <w:szCs w:val="18"/>
                <w:lang w:val="hy-AM" w:eastAsia="en-US" w:bidi="ar-SA"/>
              </w:rPr>
            </w:pPr>
            <w:r w:rsidRPr="006B3BFB">
              <w:rPr>
                <w:rFonts w:ascii="GHEA Grapalat" w:hAnsi="GHEA Grapalat" w:cs="Sylfaen"/>
                <w:color w:val="000000"/>
                <w:sz w:val="18"/>
                <w:szCs w:val="18"/>
                <w:lang w:val="hy-AM" w:eastAsia="en-US" w:bidi="ar-SA"/>
              </w:rPr>
              <w:t>Консервы</w:t>
            </w:r>
            <w:r w:rsidRPr="006B3BFB">
              <w:rPr>
                <w:rFonts w:ascii="GHEA Grapalat" w:hAnsi="GHEA Grapalat"/>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Массовая часть корма – от 270 до 400 грамм.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Ингредиенты: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кукуруза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вода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сахар.</w:t>
            </w:r>
            <w:r w:rsidRPr="006B3BFB">
              <w:rPr>
                <w:rFonts w:ascii="GHEA Grapalat" w:hAnsi="GHEA Grapalat" w:cs="Sylfaen"/>
                <w:b/>
                <w:color w:val="000000"/>
                <w:sz w:val="18"/>
                <w:szCs w:val="18"/>
                <w:lang w:val="hy-AM" w:eastAsia="en-US" w:bidi="ar-SA"/>
              </w:rPr>
              <w:t>Заводская упаковка:</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стекло</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или</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другой</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 контейнерами</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ГОСТ:</w:t>
            </w:r>
            <w:r w:rsidRPr="006B3BFB">
              <w:rPr>
                <w:rFonts w:ascii="GHEA Grapalat" w:hAnsi="GHEA Grapalat"/>
                <w:color w:val="000000"/>
                <w:sz w:val="18"/>
                <w:szCs w:val="18"/>
                <w:lang w:val="hy-AM" w:eastAsia="en-US" w:bidi="ar-SA"/>
              </w:rPr>
              <w:t>15842-90</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Эквивалент: Чистый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кукурузу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типичный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 вкусом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запах</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хорошо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приготовленный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мягкий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сторона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вкусу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запах</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большой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 зернами</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осадка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Примечание: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татуировке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80%.</w:t>
            </w:r>
            <w:r w:rsidRPr="006B3BFB">
              <w:rPr>
                <w:rFonts w:ascii="GHEA Grapalat" w:hAnsi="GHEA Grapalat" w:cs="Sylfaen"/>
                <w:color w:val="000000"/>
                <w:sz w:val="18"/>
                <w:szCs w:val="18"/>
                <w:lang w:val="hy-AM" w:eastAsia="en-US" w:bidi="ar-SA"/>
              </w:rPr>
              <w:t>Ярлык: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разборчиво.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 продукту</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общий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обязательный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 xml:space="preserve">21/2011),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22/2011),</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 xml:space="preserve"> </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rPr>
                <w:rFonts w:ascii="GHEA Grapalat" w:hAnsi="GHEA Grapalat"/>
                <w:sz w:val="20"/>
                <w:lang w:val="en-US" w:eastAsia="en-US" w:bidi="ar-SA"/>
              </w:rPr>
            </w:pPr>
            <w:r w:rsidRPr="006B3BFB">
              <w:rPr>
                <w:rFonts w:ascii="GHEA Grapalat" w:hAnsi="GHEA Grapalat" w:cs="Sylfaen"/>
                <w:sz w:val="20"/>
                <w:szCs w:val="20"/>
                <w:lang w:val="en-US" w:eastAsia="en-US" w:bidi="ar-SA"/>
              </w:rPr>
              <w:t>письмо</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900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val="en-US" w:eastAsia="en-US" w:bidi="ar-SA"/>
              </w:rPr>
              <w:t>72000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80:</w:t>
            </w:r>
          </w:p>
        </w:tc>
        <w:tc>
          <w:tcPr>
            <w:tcW w:w="1134" w:type="dxa"/>
            <w:shd w:val="clear" w:color="auto" w:fill="auto"/>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80: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sidRPr="006B3BFB">
              <w:rPr>
                <w:rFonts w:ascii="GHEA Grapalat" w:hAnsi="GHEA Grapalat"/>
                <w:sz w:val="20"/>
                <w:lang w:eastAsia="en-US" w:bidi="ar-SA"/>
              </w:rPr>
              <w:t>40</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15311100</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Картофель</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18"/>
                <w:szCs w:val="18"/>
                <w:lang w:val="hy-AM" w:eastAsia="en-US" w:bidi="ar-SA"/>
              </w:rPr>
              <w:t xml:space="preserve">  </w:t>
            </w:r>
            <w:r w:rsidRPr="006B3BFB">
              <w:rPr>
                <w:rFonts w:ascii="GHEA Grapalat" w:hAnsi="GHEA Grapalat" w:cs="Sylfaen"/>
                <w:sz w:val="16"/>
                <w:szCs w:val="16"/>
                <w:lang w:val="hy-AM" w:eastAsia="en-US" w:bidi="ar-SA"/>
              </w:rPr>
              <w:t>Не по годам развитый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и:</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поздний взрослый</w:t>
            </w:r>
            <w:r w:rsidRPr="006B3BFB">
              <w:rPr>
                <w:rFonts w:ascii="GHEA Grapalat" w:hAnsi="GHEA Grapalat"/>
                <w:sz w:val="16"/>
                <w:szCs w:val="16"/>
                <w:lang w:val="hy-AM" w:eastAsia="en-US" w:bidi="ar-SA"/>
              </w:rPr>
              <w:t>, я:</w:t>
            </w:r>
            <w:r w:rsidRPr="006B3BFB">
              <w:rPr>
                <w:rFonts w:ascii="GHEA Grapalat" w:hAnsi="GHEA Grapalat" w:cs="Sylfaen"/>
                <w:sz w:val="16"/>
                <w:szCs w:val="16"/>
                <w:lang w:val="hy-AM" w:eastAsia="en-US" w:bidi="ar-SA"/>
              </w:rPr>
              <w:t>вроде</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не обмороженный</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без</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травмы</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круглый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овал</w:t>
            </w:r>
            <w:r w:rsidRPr="006B3BFB">
              <w:rPr>
                <w:rFonts w:ascii="GHEA Grapalat" w:hAnsi="GHEA Grapalat"/>
                <w:sz w:val="16"/>
                <w:szCs w:val="16"/>
                <w:lang w:val="hy-AM" w:eastAsia="en-US" w:bidi="ar-SA"/>
              </w:rPr>
              <w:t>4:</w:t>
            </w:r>
            <w:r w:rsidRPr="006B3BFB">
              <w:rPr>
                <w:rFonts w:ascii="GHEA Grapalat" w:hAnsi="GHEA Grapalat" w:cs="Sylfaen"/>
                <w:sz w:val="16"/>
                <w:szCs w:val="16"/>
                <w:lang w:val="hy-AM" w:eastAsia="en-US" w:bidi="ar-SA"/>
              </w:rPr>
              <w:t>см</w:t>
            </w:r>
            <w:r w:rsidRPr="006B3BFB">
              <w:rPr>
                <w:rFonts w:ascii="GHEA Grapalat" w:hAnsi="GHEA Grapalat"/>
                <w:sz w:val="16"/>
                <w:szCs w:val="16"/>
                <w:lang w:val="hy-AM" w:eastAsia="en-US" w:bidi="ar-SA"/>
              </w:rPr>
              <w:t>, 5%,</w:t>
            </w:r>
            <w:r w:rsidRPr="006B3BFB">
              <w:rPr>
                <w:rFonts w:ascii="GHEA Grapalat" w:hAnsi="GHEA Grapalat" w:cs="Sylfaen"/>
                <w:sz w:val="16"/>
                <w:szCs w:val="16"/>
                <w:lang w:val="hy-AM" w:eastAsia="en-US" w:bidi="ar-SA"/>
              </w:rPr>
              <w:t>расширенный</w:t>
            </w:r>
            <w:r w:rsidRPr="006B3BFB">
              <w:rPr>
                <w:rFonts w:ascii="GHEA Grapalat" w:hAnsi="GHEA Grapalat"/>
                <w:sz w:val="16"/>
                <w:szCs w:val="16"/>
                <w:lang w:val="hy-AM" w:eastAsia="en-US" w:bidi="ar-SA"/>
              </w:rPr>
              <w:t>3,5</w:t>
            </w:r>
            <w:r w:rsidRPr="006B3BFB">
              <w:rPr>
                <w:rFonts w:ascii="GHEA Grapalat" w:hAnsi="GHEA Grapalat" w:cs="Sylfaen"/>
                <w:sz w:val="16"/>
                <w:szCs w:val="16"/>
                <w:lang w:val="hy-AM" w:eastAsia="en-US" w:bidi="ar-SA"/>
              </w:rPr>
              <w:t>см</w:t>
            </w:r>
            <w:r w:rsidRPr="006B3BFB">
              <w:rPr>
                <w:rFonts w:ascii="GHEA Grapalat" w:hAnsi="GHEA Grapalat"/>
                <w:sz w:val="16"/>
                <w:szCs w:val="16"/>
                <w:lang w:val="hy-AM" w:eastAsia="en-US" w:bidi="ar-SA"/>
              </w:rPr>
              <w:t>, 5%,</w:t>
            </w:r>
            <w:r w:rsidRPr="006B3BFB">
              <w:rPr>
                <w:rFonts w:ascii="GHEA Grapalat" w:hAnsi="GHEA Grapalat" w:cs="Sylfaen"/>
                <w:sz w:val="16"/>
                <w:szCs w:val="16"/>
                <w:lang w:val="hy-AM" w:eastAsia="en-US" w:bidi="ar-SA"/>
              </w:rPr>
              <w:t>круглый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овал</w:t>
            </w:r>
            <w:r w:rsidRPr="006B3BFB">
              <w:rPr>
                <w:rFonts w:ascii="GHEA Grapalat" w:hAnsi="GHEA Grapalat"/>
                <w:sz w:val="16"/>
                <w:szCs w:val="16"/>
                <w:lang w:val="hy-AM" w:eastAsia="en-US" w:bidi="ar-SA"/>
              </w:rPr>
              <w:t>(4-</w:t>
            </w:r>
            <w:r w:rsidRPr="006B3BFB">
              <w:rPr>
                <w:rFonts w:ascii="GHEA Grapalat" w:hAnsi="GHEA Grapalat" w:cs="Sylfaen"/>
                <w:sz w:val="16"/>
                <w:szCs w:val="16"/>
                <w:lang w:val="hy-AM" w:eastAsia="en-US" w:bidi="ar-SA"/>
              </w:rPr>
              <w:t>от</w:t>
            </w:r>
            <w:r w:rsidRPr="006B3BFB">
              <w:rPr>
                <w:rFonts w:ascii="GHEA Grapalat" w:hAnsi="GHEA Grapalat"/>
                <w:sz w:val="16"/>
                <w:szCs w:val="16"/>
                <w:lang w:val="hy-AM" w:eastAsia="en-US" w:bidi="ar-SA"/>
              </w:rPr>
              <w:t>5)</w:t>
            </w:r>
            <w:r w:rsidRPr="006B3BFB">
              <w:rPr>
                <w:rFonts w:ascii="GHEA Grapalat" w:hAnsi="GHEA Grapalat" w:cs="Sylfaen"/>
                <w:sz w:val="16"/>
                <w:szCs w:val="16"/>
                <w:lang w:val="hy-AM" w:eastAsia="en-US" w:bidi="ar-SA"/>
              </w:rPr>
              <w:t>см</w:t>
            </w:r>
            <w:r w:rsidRPr="006B3BFB">
              <w:rPr>
                <w:rFonts w:ascii="GHEA Grapalat" w:hAnsi="GHEA Grapalat"/>
                <w:sz w:val="16"/>
                <w:szCs w:val="16"/>
                <w:lang w:val="hy-AM" w:eastAsia="en-US" w:bidi="ar-SA"/>
              </w:rPr>
              <w:t>20%,</w:t>
            </w:r>
            <w:r w:rsidRPr="006B3BFB">
              <w:rPr>
                <w:rFonts w:ascii="GHEA Grapalat" w:hAnsi="GHEA Grapalat" w:cs="Sylfaen"/>
                <w:sz w:val="16"/>
                <w:szCs w:val="16"/>
                <w:lang w:val="hy-AM" w:eastAsia="en-US" w:bidi="ar-SA"/>
              </w:rPr>
              <w:t>расширенный</w:t>
            </w:r>
            <w:r w:rsidRPr="006B3BFB">
              <w:rPr>
                <w:rFonts w:ascii="GHEA Grapalat" w:hAnsi="GHEA Grapalat"/>
                <w:sz w:val="16"/>
                <w:szCs w:val="16"/>
                <w:lang w:val="hy-AM" w:eastAsia="en-US" w:bidi="ar-SA"/>
              </w:rPr>
              <w:t>(4-</w:t>
            </w:r>
            <w:r w:rsidRPr="006B3BFB">
              <w:rPr>
                <w:rFonts w:ascii="GHEA Grapalat" w:hAnsi="GHEA Grapalat" w:cs="Sylfaen"/>
                <w:sz w:val="16"/>
                <w:szCs w:val="16"/>
                <w:lang w:val="hy-AM" w:eastAsia="en-US" w:bidi="ar-SA"/>
              </w:rPr>
              <w:t>от</w:t>
            </w:r>
            <w:r w:rsidRPr="006B3BFB">
              <w:rPr>
                <w:rFonts w:ascii="GHEA Grapalat" w:hAnsi="GHEA Grapalat"/>
                <w:sz w:val="16"/>
                <w:szCs w:val="16"/>
                <w:lang w:val="hy-AM" w:eastAsia="en-US" w:bidi="ar-SA"/>
              </w:rPr>
              <w:t>4,5)</w:t>
            </w:r>
            <w:r w:rsidRPr="006B3BFB">
              <w:rPr>
                <w:rFonts w:ascii="GHEA Grapalat" w:hAnsi="GHEA Grapalat" w:cs="Sylfaen"/>
                <w:sz w:val="16"/>
                <w:szCs w:val="16"/>
                <w:lang w:val="hy-AM" w:eastAsia="en-US" w:bidi="ar-SA"/>
              </w:rPr>
              <w:t>см</w:t>
            </w:r>
            <w:r w:rsidRPr="006B3BFB">
              <w:rPr>
                <w:rFonts w:ascii="GHEA Grapalat" w:hAnsi="GHEA Grapalat"/>
                <w:sz w:val="16"/>
                <w:szCs w:val="16"/>
                <w:lang w:val="hy-AM" w:eastAsia="en-US" w:bidi="ar-SA"/>
              </w:rPr>
              <w:t>20%,</w:t>
            </w:r>
            <w:r w:rsidRPr="006B3BFB">
              <w:rPr>
                <w:rFonts w:ascii="GHEA Grapalat" w:hAnsi="GHEA Grapalat" w:cs="Sylfaen"/>
                <w:sz w:val="16"/>
                <w:szCs w:val="16"/>
                <w:lang w:val="hy-AM" w:eastAsia="en-US" w:bidi="ar-SA"/>
              </w:rPr>
              <w:t>круглый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овал</w:t>
            </w:r>
            <w:r w:rsidRPr="006B3BFB">
              <w:rPr>
                <w:rFonts w:ascii="GHEA Grapalat" w:hAnsi="GHEA Grapalat"/>
                <w:sz w:val="16"/>
                <w:szCs w:val="16"/>
                <w:lang w:val="hy-AM" w:eastAsia="en-US" w:bidi="ar-SA"/>
              </w:rPr>
              <w:t>(5-</w:t>
            </w:r>
            <w:r w:rsidRPr="006B3BFB">
              <w:rPr>
                <w:rFonts w:ascii="GHEA Grapalat" w:hAnsi="GHEA Grapalat" w:cs="Sylfaen"/>
                <w:sz w:val="16"/>
                <w:szCs w:val="16"/>
                <w:lang w:val="hy-AM" w:eastAsia="en-US" w:bidi="ar-SA"/>
              </w:rPr>
              <w:t>от</w:t>
            </w:r>
            <w:r w:rsidRPr="006B3BFB">
              <w:rPr>
                <w:rFonts w:ascii="GHEA Grapalat" w:hAnsi="GHEA Grapalat"/>
                <w:sz w:val="16"/>
                <w:szCs w:val="16"/>
                <w:lang w:val="hy-AM" w:eastAsia="en-US" w:bidi="ar-SA"/>
              </w:rPr>
              <w:t>6:00</w:t>
            </w:r>
            <w:r w:rsidRPr="006B3BFB">
              <w:rPr>
                <w:rFonts w:ascii="GHEA Grapalat" w:hAnsi="GHEA Grapalat" w:cs="Sylfaen"/>
                <w:sz w:val="16"/>
                <w:szCs w:val="16"/>
                <w:lang w:val="hy-AM" w:eastAsia="en-US" w:bidi="ar-SA"/>
              </w:rPr>
              <w:t>см</w:t>
            </w:r>
            <w:r w:rsidRPr="006B3BFB">
              <w:rPr>
                <w:rFonts w:ascii="GHEA Grapalat" w:hAnsi="GHEA Grapalat"/>
                <w:sz w:val="16"/>
                <w:szCs w:val="16"/>
                <w:lang w:val="hy-AM" w:eastAsia="en-US" w:bidi="ar-SA"/>
              </w:rPr>
              <w:t>) 55%,</w:t>
            </w:r>
            <w:r w:rsidRPr="006B3BFB">
              <w:rPr>
                <w:rFonts w:ascii="GHEA Grapalat" w:hAnsi="GHEA Grapalat" w:cs="Sylfaen"/>
                <w:sz w:val="16"/>
                <w:szCs w:val="16"/>
                <w:lang w:val="hy-AM" w:eastAsia="en-US" w:bidi="ar-SA"/>
              </w:rPr>
              <w:t>расширенный</w:t>
            </w:r>
            <w:r w:rsidRPr="006B3BFB">
              <w:rPr>
                <w:rFonts w:ascii="GHEA Grapalat" w:hAnsi="GHEA Grapalat"/>
                <w:sz w:val="16"/>
                <w:szCs w:val="16"/>
                <w:lang w:val="hy-AM" w:eastAsia="en-US" w:bidi="ar-SA"/>
              </w:rPr>
              <w:t>(5-</w:t>
            </w:r>
            <w:r w:rsidRPr="006B3BFB">
              <w:rPr>
                <w:rFonts w:ascii="GHEA Grapalat" w:hAnsi="GHEA Grapalat" w:cs="Sylfaen"/>
                <w:sz w:val="16"/>
                <w:szCs w:val="16"/>
                <w:lang w:val="hy-AM" w:eastAsia="en-US" w:bidi="ar-SA"/>
              </w:rPr>
              <w:t>от</w:t>
            </w:r>
            <w:r w:rsidRPr="006B3BFB">
              <w:rPr>
                <w:rFonts w:ascii="GHEA Grapalat" w:hAnsi="GHEA Grapalat"/>
                <w:sz w:val="16"/>
                <w:szCs w:val="16"/>
                <w:lang w:val="hy-AM" w:eastAsia="en-US" w:bidi="ar-SA"/>
              </w:rPr>
              <w:t>5.5)</w:t>
            </w:r>
            <w:r w:rsidRPr="006B3BFB">
              <w:rPr>
                <w:rFonts w:ascii="GHEA Grapalat" w:hAnsi="GHEA Grapalat" w:cs="Sylfaen"/>
                <w:sz w:val="16"/>
                <w:szCs w:val="16"/>
                <w:lang w:val="hy-AM" w:eastAsia="en-US" w:bidi="ar-SA"/>
              </w:rPr>
              <w:t>см</w:t>
            </w:r>
            <w:r w:rsidRPr="006B3BFB">
              <w:rPr>
                <w:rFonts w:ascii="GHEA Grapalat" w:hAnsi="GHEA Grapalat"/>
                <w:sz w:val="16"/>
                <w:szCs w:val="16"/>
                <w:lang w:val="hy-AM" w:eastAsia="en-US" w:bidi="ar-SA"/>
              </w:rPr>
              <w:t>55%,</w:t>
            </w:r>
            <w:r w:rsidRPr="006B3BFB">
              <w:rPr>
                <w:rFonts w:ascii="GHEA Grapalat" w:hAnsi="GHEA Grapalat" w:cs="Sylfaen"/>
                <w:sz w:val="16"/>
                <w:szCs w:val="16"/>
                <w:lang w:val="hy-AM" w:eastAsia="en-US" w:bidi="ar-SA"/>
              </w:rPr>
              <w:t>круглый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овал</w:t>
            </w:r>
            <w:r w:rsidRPr="006B3BFB">
              <w:rPr>
                <w:rFonts w:ascii="GHEA Grapalat" w:hAnsi="GHEA Grapalat"/>
                <w:sz w:val="16"/>
                <w:szCs w:val="16"/>
                <w:lang w:val="hy-AM" w:eastAsia="en-US" w:bidi="ar-SA"/>
              </w:rPr>
              <w:t>(6-</w:t>
            </w:r>
            <w:r w:rsidRPr="006B3BFB">
              <w:rPr>
                <w:rFonts w:ascii="GHEA Grapalat" w:hAnsi="GHEA Grapalat" w:cs="Sylfaen"/>
                <w:sz w:val="16"/>
                <w:szCs w:val="16"/>
                <w:lang w:val="hy-AM" w:eastAsia="en-US" w:bidi="ar-SA"/>
              </w:rPr>
              <w:t>от</w:t>
            </w:r>
            <w:r w:rsidRPr="006B3BFB">
              <w:rPr>
                <w:rFonts w:ascii="GHEA Grapalat" w:hAnsi="GHEA Grapalat"/>
                <w:sz w:val="16"/>
                <w:szCs w:val="16"/>
                <w:lang w:val="hy-AM" w:eastAsia="en-US" w:bidi="ar-SA"/>
              </w:rPr>
              <w:t>7)</w:t>
            </w:r>
            <w:r w:rsidRPr="006B3BFB">
              <w:rPr>
                <w:rFonts w:ascii="GHEA Grapalat" w:hAnsi="GHEA Grapalat" w:cs="Sylfaen"/>
                <w:sz w:val="16"/>
                <w:szCs w:val="16"/>
                <w:lang w:val="hy-AM" w:eastAsia="en-US" w:bidi="ar-SA"/>
              </w:rPr>
              <w:t>см</w:t>
            </w:r>
            <w:r w:rsidRPr="006B3BFB">
              <w:rPr>
                <w:rFonts w:ascii="GHEA Grapalat" w:hAnsi="GHEA Grapalat"/>
                <w:sz w:val="16"/>
                <w:szCs w:val="16"/>
                <w:lang w:val="hy-AM" w:eastAsia="en-US" w:bidi="ar-SA"/>
              </w:rPr>
              <w:t>20%,</w:t>
            </w:r>
            <w:r w:rsidRPr="006B3BFB">
              <w:rPr>
                <w:rFonts w:ascii="GHEA Grapalat" w:hAnsi="GHEA Grapalat" w:cs="Sylfaen"/>
                <w:sz w:val="16"/>
                <w:szCs w:val="16"/>
                <w:lang w:val="hy-AM" w:eastAsia="en-US" w:bidi="ar-SA"/>
              </w:rPr>
              <w:t>расширенный</w:t>
            </w:r>
            <w:r w:rsidRPr="006B3BFB">
              <w:rPr>
                <w:rFonts w:ascii="GHEA Grapalat" w:hAnsi="GHEA Grapalat"/>
                <w:sz w:val="16"/>
                <w:szCs w:val="16"/>
                <w:lang w:val="hy-AM" w:eastAsia="en-US" w:bidi="ar-SA"/>
              </w:rPr>
              <w:t>(6-</w:t>
            </w:r>
            <w:r w:rsidRPr="006B3BFB">
              <w:rPr>
                <w:rFonts w:ascii="GHEA Grapalat" w:hAnsi="GHEA Grapalat" w:cs="Sylfaen"/>
                <w:sz w:val="16"/>
                <w:szCs w:val="16"/>
                <w:lang w:val="hy-AM" w:eastAsia="en-US" w:bidi="ar-SA"/>
              </w:rPr>
              <w:t>от</w:t>
            </w:r>
            <w:r w:rsidRPr="006B3BFB">
              <w:rPr>
                <w:rFonts w:ascii="GHEA Grapalat" w:hAnsi="GHEA Grapalat"/>
                <w:sz w:val="16"/>
                <w:szCs w:val="16"/>
                <w:lang w:val="hy-AM" w:eastAsia="en-US" w:bidi="ar-SA"/>
              </w:rPr>
              <w:t>6.5)</w:t>
            </w:r>
            <w:r w:rsidRPr="006B3BFB">
              <w:rPr>
                <w:rFonts w:ascii="GHEA Grapalat" w:hAnsi="GHEA Grapalat" w:cs="Sylfaen"/>
                <w:sz w:val="16"/>
                <w:szCs w:val="16"/>
                <w:lang w:val="hy-AM" w:eastAsia="en-US" w:bidi="ar-SA"/>
              </w:rPr>
              <w:t>см</w:t>
            </w:r>
            <w:r w:rsidRPr="006B3BFB">
              <w:rPr>
                <w:rFonts w:ascii="GHEA Grapalat" w:hAnsi="GHEA Grapalat"/>
                <w:sz w:val="16"/>
                <w:szCs w:val="16"/>
                <w:lang w:val="hy-AM" w:eastAsia="en-US" w:bidi="ar-SA"/>
              </w:rPr>
              <w:t>20%.</w:t>
            </w:r>
            <w:r w:rsidRPr="006B3BFB">
              <w:rPr>
                <w:rFonts w:ascii="GHEA Grapalat" w:hAnsi="GHEA Grapalat" w:cs="Sylfaen"/>
                <w:sz w:val="16"/>
                <w:szCs w:val="16"/>
                <w:lang w:val="hy-AM" w:eastAsia="en-US" w:bidi="ar-SA"/>
              </w:rPr>
              <w:t>Ассортимент:</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чистота</w:t>
            </w:r>
            <w:r w:rsidRPr="006B3BFB">
              <w:rPr>
                <w:rFonts w:ascii="GHEA Grapalat" w:hAnsi="GHEA Grapalat"/>
                <w:sz w:val="16"/>
                <w:szCs w:val="16"/>
                <w:lang w:val="hy-AM" w:eastAsia="en-US" w:bidi="ar-SA"/>
              </w:rPr>
              <w:t>90%</w:t>
            </w:r>
            <w:r w:rsidRPr="006B3BFB">
              <w:rPr>
                <w:rFonts w:ascii="GHEA Grapalat" w:hAnsi="GHEA Grapalat" w:cs="Sylfaen"/>
                <w:sz w:val="16"/>
                <w:szCs w:val="16"/>
                <w:lang w:val="hy-AM" w:eastAsia="en-US" w:bidi="ar-SA"/>
              </w:rPr>
              <w:t>от</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нет</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меньше</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упаковка</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без</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калибровка</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Безопасность</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и:</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этикетка: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в соответствии с</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РА: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правительства</w:t>
            </w:r>
            <w:r w:rsidRPr="006B3BFB">
              <w:rPr>
                <w:rFonts w:ascii="GHEA Grapalat" w:hAnsi="GHEA Grapalat"/>
                <w:sz w:val="16"/>
                <w:szCs w:val="16"/>
                <w:lang w:val="hy-AM" w:eastAsia="en-US" w:bidi="ar-SA"/>
              </w:rPr>
              <w:t>2006 г.</w:t>
            </w:r>
            <w:r w:rsidRPr="006B3BFB">
              <w:rPr>
                <w:rFonts w:ascii="GHEA Grapalat" w:hAnsi="GHEA Grapalat" w:cs="Sylfaen"/>
                <w:sz w:val="16"/>
                <w:szCs w:val="16"/>
                <w:lang w:val="hy-AM" w:eastAsia="en-US" w:bidi="ar-SA"/>
              </w:rPr>
              <w:t>тот</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декабрь</w:t>
            </w:r>
            <w:r w:rsidRPr="006B3BFB">
              <w:rPr>
                <w:rFonts w:ascii="GHEA Grapalat" w:hAnsi="GHEA Grapalat"/>
                <w:sz w:val="16"/>
                <w:szCs w:val="16"/>
                <w:lang w:val="hy-AM" w:eastAsia="en-US" w:bidi="ar-SA"/>
              </w:rPr>
              <w:t>21-</w:t>
            </w:r>
            <w:r w:rsidRPr="006B3BFB">
              <w:rPr>
                <w:rFonts w:ascii="GHEA Grapalat" w:hAnsi="GHEA Grapalat" w:cs="Sylfaen"/>
                <w:sz w:val="16"/>
                <w:szCs w:val="16"/>
                <w:lang w:val="hy-AM" w:eastAsia="en-US" w:bidi="ar-SA"/>
              </w:rPr>
              <w:t>в:</w:t>
            </w:r>
            <w:r w:rsidRPr="006B3BFB">
              <w:rPr>
                <w:rFonts w:ascii="GHEA Grapalat" w:hAnsi="GHEA Grapalat"/>
                <w:sz w:val="16"/>
                <w:szCs w:val="16"/>
                <w:lang w:val="hy-AM" w:eastAsia="en-US" w:bidi="ar-SA"/>
              </w:rPr>
              <w:t>N 1913-</w:t>
            </w:r>
            <w:r w:rsidRPr="006B3BFB">
              <w:rPr>
                <w:rFonts w:ascii="GHEA Grapalat" w:hAnsi="GHEA Grapalat" w:cs="Sylfaen"/>
                <w:sz w:val="16"/>
                <w:szCs w:val="16"/>
                <w:lang w:val="hy-AM" w:eastAsia="en-US" w:bidi="ar-SA"/>
              </w:rPr>
              <w:t>Н:</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по решению</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одобренный</w:t>
            </w:r>
            <w:r w:rsidRPr="006B3BFB">
              <w:rPr>
                <w:rFonts w:ascii="GHEA Grapalat" w:hAnsi="GHEA Grapalat"/>
                <w:sz w:val="16"/>
                <w:szCs w:val="16"/>
                <w:lang w:val="hy-AM" w:eastAsia="en-US" w:bidi="ar-SA"/>
              </w:rPr>
              <w:t xml:space="preserve"> </w:t>
            </w:r>
            <w:r w:rsidRPr="006B3BFB">
              <w:rPr>
                <w:rFonts w:ascii="GHEA Grapalat" w:hAnsi="GHEA Grapalat" w:cs="Arial AM"/>
                <w:sz w:val="16"/>
                <w:szCs w:val="16"/>
                <w:lang w:val="hy-AM" w:eastAsia="en-US" w:bidi="ar-SA"/>
              </w:rPr>
              <w:t>"</w:t>
            </w:r>
            <w:r w:rsidRPr="006B3BFB">
              <w:rPr>
                <w:rFonts w:ascii="GHEA Grapalat" w:hAnsi="GHEA Grapalat" w:cs="Sylfaen"/>
                <w:sz w:val="16"/>
                <w:szCs w:val="16"/>
                <w:lang w:val="hy-AM" w:eastAsia="en-US" w:bidi="ar-SA"/>
              </w:rPr>
              <w:t>Свежий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фрукты</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овощей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технический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регламента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и:</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Еда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безопасность</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о</w:t>
            </w:r>
            <w:r w:rsidRPr="006B3BFB">
              <w:rPr>
                <w:rFonts w:ascii="GHEA Grapalat" w:hAnsi="GHEA Grapalat" w:cs="Arial AM"/>
                <w:sz w:val="16"/>
                <w:szCs w:val="16"/>
                <w:lang w:val="hy-AM" w:eastAsia="en-US" w:bidi="ar-SA"/>
              </w:rPr>
              <w:t xml:space="preserve"> </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РА: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закона</w:t>
            </w:r>
            <w:r w:rsidRPr="006B3BFB">
              <w:rPr>
                <w:rFonts w:ascii="GHEA Grapalat" w:hAnsi="GHEA Grapalat"/>
                <w:sz w:val="16"/>
                <w:szCs w:val="16"/>
                <w:lang w:val="hy-AM" w:eastAsia="en-US" w:bidi="ar-SA"/>
              </w:rPr>
              <w:t>9-</w:t>
            </w:r>
            <w:r w:rsidRPr="006B3BFB">
              <w:rPr>
                <w:rFonts w:ascii="GHEA Grapalat" w:hAnsi="GHEA Grapalat" w:cs="Sylfaen"/>
                <w:sz w:val="16"/>
                <w:szCs w:val="16"/>
                <w:lang w:val="hy-AM" w:eastAsia="en-US" w:bidi="ar-SA"/>
              </w:rPr>
              <w:t>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статьи</w:t>
            </w:r>
            <w:r w:rsidRPr="006B3BFB">
              <w:rPr>
                <w:rFonts w:ascii="GHEA Grapalat" w:hAnsi="GHEA Grapalat"/>
                <w:sz w:val="16"/>
                <w:szCs w:val="16"/>
                <w:lang w:val="hy-AM" w:eastAsia="en-US" w:bidi="ar-SA"/>
              </w:rPr>
              <w:t>:</w:t>
            </w:r>
            <w:r w:rsidRPr="006B3BFB">
              <w:rPr>
                <w:rFonts w:ascii="GHEA Grapalat" w:hAnsi="GHEA Grapalat" w:cs="Tahoma"/>
                <w:color w:val="000000"/>
                <w:sz w:val="18"/>
                <w:szCs w:val="18"/>
                <w:lang w:val="hy-AM" w:eastAsia="en-US" w:bidi="ar-SA"/>
              </w:rPr>
              <w:t>еды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lastRenderedPageBreak/>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 xml:space="preserve">:  </w:t>
            </w:r>
          </w:p>
        </w:tc>
        <w:tc>
          <w:tcPr>
            <w:tcW w:w="672" w:type="dxa"/>
            <w:shd w:val="clear" w:color="auto" w:fill="auto"/>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Sylfaen"/>
                <w:sz w:val="20"/>
                <w:szCs w:val="20"/>
                <w:lang w:val="en-US" w:eastAsia="en-US" w:bidi="ar-SA"/>
              </w:rPr>
              <w:lastRenderedPageBreak/>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hy-AM" w:eastAsia="en-US" w:bidi="ar-SA"/>
              </w:rPr>
            </w:pPr>
            <w:r w:rsidRPr="006B3BFB">
              <w:rPr>
                <w:rFonts w:ascii="GHEA Grapalat" w:hAnsi="GHEA Grapalat" w:cs="Calibri"/>
                <w:color w:val="000000"/>
                <w:sz w:val="20"/>
                <w:szCs w:val="20"/>
                <w:lang w:val="en-US" w:eastAsia="en-US" w:bidi="ar-SA"/>
              </w:rPr>
              <w:t>280: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val="en-US" w:eastAsia="en-US" w:bidi="ar-SA"/>
              </w:rPr>
              <w:t>1064000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3800</w:t>
            </w:r>
          </w:p>
        </w:tc>
        <w:tc>
          <w:tcPr>
            <w:tcW w:w="1134" w:type="dxa"/>
            <w:shd w:val="clear" w:color="auto" w:fill="auto"/>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3800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 xml:space="preserve">После вступления договора в силу до последнего рабочего дня, </w:t>
            </w:r>
            <w:r w:rsidRPr="006B3BFB">
              <w:rPr>
                <w:rFonts w:ascii="GHEA Grapalat" w:hAnsi="GHEA Grapalat" w:cs="Sylfaen"/>
                <w:sz w:val="16"/>
                <w:szCs w:val="16"/>
                <w:lang w:val="hy-AM" w:eastAsia="en-US" w:bidi="ar-SA"/>
              </w:rPr>
              <w:lastRenderedPageBreak/>
              <w:t>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sidRPr="006B3BFB">
              <w:rPr>
                <w:rFonts w:ascii="GHEA Grapalat" w:hAnsi="GHEA Grapalat"/>
                <w:sz w:val="20"/>
                <w:lang w:eastAsia="en-US" w:bidi="ar-SA"/>
              </w:rPr>
              <w:lastRenderedPageBreak/>
              <w:t>41</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15331167</w:t>
            </w: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20"/>
                <w:szCs w:val="20"/>
                <w:lang w:val="en-US" w:eastAsia="en-US" w:bidi="ar-SA"/>
              </w:rPr>
              <w:t>Зеленый</w:t>
            </w:r>
            <w:r w:rsidRPr="006B3BFB">
              <w:rPr>
                <w:rFonts w:ascii="GHEA Grapalat" w:hAnsi="GHEA Grapalat"/>
                <w:color w:val="000000"/>
                <w:sz w:val="20"/>
                <w:szCs w:val="20"/>
                <w:lang w:val="en-US" w:eastAsia="en-US" w:bidi="ar-SA"/>
              </w:rPr>
              <w:t>,</w:t>
            </w:r>
            <w:r w:rsidRPr="006B3BFB">
              <w:rPr>
                <w:rFonts w:ascii="GHEA Grapalat" w:hAnsi="GHEA Grapalat" w:cs="Sylfaen"/>
                <w:color w:val="000000"/>
                <w:sz w:val="20"/>
                <w:szCs w:val="20"/>
                <w:lang w:val="en-US" w:eastAsia="en-US" w:bidi="ar-SA"/>
              </w:rPr>
              <w:t>смешанный</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Смешанный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зеленого цвета</w:t>
            </w:r>
            <w:r w:rsidRPr="006B3BFB">
              <w:rPr>
                <w:rFonts w:ascii="GHEA Grapalat" w:hAnsi="GHEA Grapalat"/>
                <w:color w:val="000000"/>
                <w:sz w:val="18"/>
                <w:szCs w:val="18"/>
                <w:lang w:val="hy-AM" w:eastAsia="en-US" w:bidi="ar-SA"/>
              </w:rPr>
              <w:t xml:space="preserve">, 1 пучок,  </w:t>
            </w:r>
            <w:r w:rsidRPr="006B3BFB">
              <w:rPr>
                <w:rFonts w:ascii="GHEA Grapalat" w:hAnsi="GHEA Grapalat" w:cs="Sylfaen"/>
                <w:color w:val="000000"/>
                <w:sz w:val="18"/>
                <w:szCs w:val="18"/>
                <w:lang w:val="hy-AM" w:eastAsia="en-US" w:bidi="ar-SA"/>
              </w:rPr>
              <w:t>свежий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местный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производство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травмы</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свежий</w:t>
            </w:r>
            <w:r w:rsidRPr="006B3BFB">
              <w:rPr>
                <w:rFonts w:ascii="GHEA Grapalat" w:hAnsi="GHEA Grapalat"/>
                <w:color w:val="000000"/>
                <w:sz w:val="18"/>
                <w:szCs w:val="18"/>
                <w:lang w:val="hy-AM" w:eastAsia="en-US" w:bidi="ar-SA"/>
              </w:rPr>
              <w:t>30%</w:t>
            </w:r>
            <w:r w:rsidRPr="006B3BFB">
              <w:rPr>
                <w:rFonts w:ascii="GHEA Grapalat" w:hAnsi="GHEA Grapalat" w:cs="Sylfaen"/>
                <w:color w:val="000000"/>
                <w:sz w:val="18"/>
                <w:szCs w:val="18"/>
                <w:lang w:val="hy-AM" w:eastAsia="en-US" w:bidi="ar-SA"/>
              </w:rPr>
              <w:t>Кориандр</w:t>
            </w:r>
            <w:r w:rsidRPr="006B3BFB">
              <w:rPr>
                <w:rFonts w:ascii="GHEA Grapalat" w:hAnsi="GHEA Grapalat"/>
                <w:color w:val="000000"/>
                <w:sz w:val="18"/>
                <w:szCs w:val="18"/>
                <w:lang w:val="hy-AM" w:eastAsia="en-US" w:bidi="ar-SA"/>
              </w:rPr>
              <w:t>, 10%</w:t>
            </w:r>
            <w:r w:rsidRPr="006B3BFB">
              <w:rPr>
                <w:rFonts w:ascii="GHEA Grapalat" w:hAnsi="GHEA Grapalat" w:cs="Sylfaen"/>
                <w:color w:val="000000"/>
                <w:sz w:val="18"/>
                <w:szCs w:val="18"/>
                <w:lang w:val="hy-AM" w:eastAsia="en-US" w:bidi="ar-SA"/>
              </w:rPr>
              <w:t>петрушка</w:t>
            </w:r>
            <w:r w:rsidRPr="006B3BFB">
              <w:rPr>
                <w:rFonts w:ascii="GHEA Grapalat" w:hAnsi="GHEA Grapalat"/>
                <w:color w:val="000000"/>
                <w:sz w:val="18"/>
                <w:szCs w:val="18"/>
                <w:lang w:val="hy-AM" w:eastAsia="en-US" w:bidi="ar-SA"/>
              </w:rPr>
              <w:t>, 10%</w:t>
            </w:r>
            <w:r w:rsidRPr="006B3BFB">
              <w:rPr>
                <w:rFonts w:ascii="GHEA Grapalat" w:hAnsi="GHEA Grapalat" w:cs="Sylfaen"/>
                <w:color w:val="000000"/>
                <w:sz w:val="18"/>
                <w:szCs w:val="18"/>
                <w:lang w:val="hy-AM" w:eastAsia="en-US" w:bidi="ar-SA"/>
              </w:rPr>
              <w:t>сельдерей</w:t>
            </w:r>
            <w:r w:rsidRPr="006B3BFB">
              <w:rPr>
                <w:rFonts w:ascii="GHEA Grapalat" w:hAnsi="GHEA Grapalat"/>
                <w:color w:val="000000"/>
                <w:sz w:val="18"/>
                <w:szCs w:val="18"/>
                <w:lang w:val="hy-AM" w:eastAsia="en-US" w:bidi="ar-SA"/>
              </w:rPr>
              <w:t>, 30%</w:t>
            </w:r>
            <w:r w:rsidRPr="006B3BFB">
              <w:rPr>
                <w:rFonts w:ascii="GHEA Grapalat" w:hAnsi="GHEA Grapalat" w:cs="Sylfaen"/>
                <w:color w:val="000000"/>
                <w:sz w:val="18"/>
                <w:szCs w:val="18"/>
                <w:lang w:val="hy-AM" w:eastAsia="en-US" w:bidi="ar-SA"/>
              </w:rPr>
              <w:t>укроп</w:t>
            </w:r>
            <w:r w:rsidRPr="006B3BFB">
              <w:rPr>
                <w:rFonts w:ascii="GHEA Grapalat" w:hAnsi="GHEA Grapalat"/>
                <w:color w:val="000000"/>
                <w:sz w:val="18"/>
                <w:szCs w:val="18"/>
                <w:lang w:val="hy-AM" w:eastAsia="en-US" w:bidi="ar-SA"/>
              </w:rPr>
              <w:t>, 10%</w:t>
            </w:r>
            <w:r w:rsidRPr="006B3BFB">
              <w:rPr>
                <w:rFonts w:ascii="GHEA Grapalat" w:hAnsi="GHEA Grapalat" w:cs="Sylfaen"/>
                <w:color w:val="000000"/>
                <w:sz w:val="18"/>
                <w:szCs w:val="18"/>
                <w:lang w:val="hy-AM" w:eastAsia="en-US" w:bidi="ar-SA"/>
              </w:rPr>
              <w:t>базилик</w:t>
            </w:r>
            <w:r w:rsidRPr="006B3BFB">
              <w:rPr>
                <w:rFonts w:ascii="GHEA Grapalat" w:hAnsi="GHEA Grapalat"/>
                <w:color w:val="000000"/>
                <w:sz w:val="18"/>
                <w:szCs w:val="18"/>
                <w:lang w:val="hy-AM" w:eastAsia="en-US" w:bidi="ar-SA"/>
              </w:rPr>
              <w:t>, 10%</w:t>
            </w:r>
            <w:r w:rsidRPr="006B3BFB">
              <w:rPr>
                <w:rFonts w:ascii="GHEA Grapalat" w:hAnsi="GHEA Grapalat" w:cs="Sylfaen"/>
                <w:color w:val="000000"/>
                <w:sz w:val="18"/>
                <w:szCs w:val="18"/>
                <w:lang w:val="hy-AM" w:eastAsia="en-US" w:bidi="ar-SA"/>
              </w:rPr>
              <w:t>лимон</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 т. 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свежий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по соединению</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без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испорченный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высох</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w:t>
            </w:r>
            <w:r w:rsidRPr="006B3BFB">
              <w:rPr>
                <w:rFonts w:ascii="GHEA Grapalat" w:hAnsi="GHEA Grapalat"/>
                <w:color w:val="000000"/>
                <w:sz w:val="18"/>
                <w:szCs w:val="18"/>
                <w:lang w:val="hy-AM" w:eastAsia="en-US" w:bidi="ar-SA"/>
              </w:rPr>
              <w:t xml:space="preserve"> </w:t>
            </w:r>
            <w:r w:rsidRPr="006B3BFB">
              <w:rPr>
                <w:rFonts w:ascii="GHEA Grapalat" w:hAnsi="GHEA Grapalat" w:cs="Sylfaen"/>
                <w:sz w:val="16"/>
                <w:szCs w:val="16"/>
                <w:lang w:val="hy-AM" w:eastAsia="en-US" w:bidi="ar-SA"/>
              </w:rPr>
              <w:t>Безопасность</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и:</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этикетка: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в соответствии с</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РА: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правительства</w:t>
            </w:r>
            <w:r w:rsidRPr="006B3BFB">
              <w:rPr>
                <w:rFonts w:ascii="GHEA Grapalat" w:hAnsi="GHEA Grapalat"/>
                <w:sz w:val="16"/>
                <w:szCs w:val="16"/>
                <w:lang w:val="hy-AM" w:eastAsia="en-US" w:bidi="ar-SA"/>
              </w:rPr>
              <w:t>2006 г.</w:t>
            </w:r>
            <w:r w:rsidRPr="006B3BFB">
              <w:rPr>
                <w:rFonts w:ascii="GHEA Grapalat" w:hAnsi="GHEA Grapalat" w:cs="Sylfaen"/>
                <w:sz w:val="16"/>
                <w:szCs w:val="16"/>
                <w:lang w:val="hy-AM" w:eastAsia="en-US" w:bidi="ar-SA"/>
              </w:rPr>
              <w:t>тот</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декабрь</w:t>
            </w:r>
            <w:r w:rsidRPr="006B3BFB">
              <w:rPr>
                <w:rFonts w:ascii="GHEA Grapalat" w:hAnsi="GHEA Grapalat"/>
                <w:sz w:val="16"/>
                <w:szCs w:val="16"/>
                <w:lang w:val="hy-AM" w:eastAsia="en-US" w:bidi="ar-SA"/>
              </w:rPr>
              <w:t>21-</w:t>
            </w:r>
            <w:r w:rsidRPr="006B3BFB">
              <w:rPr>
                <w:rFonts w:ascii="GHEA Grapalat" w:hAnsi="GHEA Grapalat" w:cs="Sylfaen"/>
                <w:sz w:val="16"/>
                <w:szCs w:val="16"/>
                <w:lang w:val="hy-AM" w:eastAsia="en-US" w:bidi="ar-SA"/>
              </w:rPr>
              <w:t>в:</w:t>
            </w:r>
            <w:r w:rsidRPr="006B3BFB">
              <w:rPr>
                <w:rFonts w:ascii="GHEA Grapalat" w:hAnsi="GHEA Grapalat"/>
                <w:sz w:val="16"/>
                <w:szCs w:val="16"/>
                <w:lang w:val="hy-AM" w:eastAsia="en-US" w:bidi="ar-SA"/>
              </w:rPr>
              <w:t>N 1913-</w:t>
            </w:r>
            <w:r w:rsidRPr="006B3BFB">
              <w:rPr>
                <w:rFonts w:ascii="GHEA Grapalat" w:hAnsi="GHEA Grapalat" w:cs="Sylfaen"/>
                <w:sz w:val="16"/>
                <w:szCs w:val="16"/>
                <w:lang w:val="hy-AM" w:eastAsia="en-US" w:bidi="ar-SA"/>
              </w:rPr>
              <w:t>Н:</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по решению</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одобренный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РА:</w:t>
            </w:r>
            <w:r w:rsidRPr="006B3BFB">
              <w:rPr>
                <w:rFonts w:ascii="GHEA Grapalat" w:hAnsi="GHEA Grapalat" w:cs="Arial"/>
                <w:sz w:val="16"/>
                <w:szCs w:val="16"/>
                <w:lang w:val="hy-AM" w:eastAsia="en-US" w:bidi="ar-SA"/>
              </w:rPr>
              <w:t xml:space="preserve"> </w:t>
            </w:r>
            <w:r w:rsidRPr="006B3BFB">
              <w:rPr>
                <w:rFonts w:ascii="GHEA Grapalat" w:hAnsi="GHEA Grapalat" w:cs="Sylfaen"/>
                <w:sz w:val="16"/>
                <w:szCs w:val="16"/>
                <w:lang w:val="hy-AM" w:eastAsia="en-US" w:bidi="ar-SA"/>
              </w:rPr>
              <w:t>Свежий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фрукты</w:t>
            </w:r>
            <w:r w:rsidRPr="006B3BFB">
              <w:rPr>
                <w:rFonts w:ascii="GHEA Grapalat" w:hAnsi="GHEA Grapalat"/>
                <w:sz w:val="16"/>
                <w:szCs w:val="16"/>
                <w:lang w:val="hy-AM" w:eastAsia="en-US" w:bidi="ar-SA"/>
              </w:rPr>
              <w:t>-</w:t>
            </w:r>
            <w:r w:rsidRPr="006B3BFB">
              <w:rPr>
                <w:rFonts w:ascii="GHEA Grapalat" w:hAnsi="GHEA Grapalat" w:cs="Sylfaen"/>
                <w:sz w:val="16"/>
                <w:szCs w:val="16"/>
                <w:lang w:val="hy-AM" w:eastAsia="en-US" w:bidi="ar-SA"/>
              </w:rPr>
              <w:t>овощей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технический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регламента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и:</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Еда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безопасность</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о</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РА:</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закона</w:t>
            </w:r>
            <w:r w:rsidRPr="006B3BFB">
              <w:rPr>
                <w:rFonts w:ascii="GHEA Grapalat" w:hAnsi="GHEA Grapalat"/>
                <w:sz w:val="16"/>
                <w:szCs w:val="16"/>
                <w:lang w:val="hy-AM" w:eastAsia="en-US" w:bidi="ar-SA"/>
              </w:rPr>
              <w:t>9-</w:t>
            </w:r>
            <w:r w:rsidRPr="006B3BFB">
              <w:rPr>
                <w:rFonts w:ascii="GHEA Grapalat" w:hAnsi="GHEA Grapalat" w:cs="Sylfaen"/>
                <w:sz w:val="16"/>
                <w:szCs w:val="16"/>
                <w:lang w:val="hy-AM" w:eastAsia="en-US" w:bidi="ar-SA"/>
              </w:rPr>
              <w:t>й</w:t>
            </w:r>
            <w:r w:rsidRPr="006B3BFB">
              <w:rPr>
                <w:rFonts w:ascii="GHEA Grapalat" w:hAnsi="GHEA Grapalat"/>
                <w:sz w:val="16"/>
                <w:szCs w:val="16"/>
                <w:lang w:val="hy-AM" w:eastAsia="en-US" w:bidi="ar-SA"/>
              </w:rPr>
              <w:t xml:space="preserve"> </w:t>
            </w:r>
            <w:r w:rsidRPr="006B3BFB">
              <w:rPr>
                <w:rFonts w:ascii="GHEA Grapalat" w:hAnsi="GHEA Grapalat" w:cs="Sylfaen"/>
                <w:sz w:val="16"/>
                <w:szCs w:val="16"/>
                <w:lang w:val="hy-AM" w:eastAsia="en-US" w:bidi="ar-SA"/>
              </w:rPr>
              <w:t>статьи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 xml:space="preserve">:  </w:t>
            </w:r>
          </w:p>
        </w:tc>
        <w:tc>
          <w:tcPr>
            <w:tcW w:w="672" w:type="dxa"/>
            <w:shd w:val="clear" w:color="auto" w:fill="auto"/>
          </w:tcPr>
          <w:p w:rsidR="006B3BFB" w:rsidRPr="006B3BFB" w:rsidRDefault="006B3BFB" w:rsidP="006B3BFB">
            <w:pPr>
              <w:jc w:val="center"/>
              <w:rPr>
                <w:rFonts w:ascii="GHEA Grapalat" w:hAnsi="GHEA Grapalat"/>
                <w:sz w:val="20"/>
                <w:lang w:eastAsia="en-US" w:bidi="ar-SA"/>
              </w:rPr>
            </w:pPr>
            <w:r w:rsidRPr="006B3BFB">
              <w:rPr>
                <w:rFonts w:ascii="GHEA Grapalat" w:hAnsi="GHEA Grapalat" w:cs="Sylfaen"/>
                <w:sz w:val="20"/>
                <w:szCs w:val="20"/>
                <w:lang w:eastAsia="en-US" w:bidi="ar-SA"/>
              </w:rPr>
              <w:t>кг</w:t>
            </w:r>
          </w:p>
        </w:tc>
        <w:tc>
          <w:tcPr>
            <w:tcW w:w="734"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eastAsia="en-US" w:bidi="ar-SA"/>
              </w:rPr>
            </w:pPr>
            <w:r w:rsidRPr="006B3BFB">
              <w:rPr>
                <w:rFonts w:ascii="GHEA Grapalat" w:hAnsi="GHEA Grapalat" w:cs="Calibri"/>
                <w:color w:val="000000"/>
                <w:sz w:val="20"/>
                <w:szCs w:val="20"/>
                <w:lang w:eastAsia="en-US" w:bidi="ar-SA"/>
              </w:rPr>
              <w:t>300</w:t>
            </w:r>
          </w:p>
        </w:tc>
        <w:tc>
          <w:tcPr>
            <w:tcW w:w="1080"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val="en-US" w:eastAsia="en-US" w:bidi="ar-SA"/>
              </w:rPr>
              <w:t>75000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250</w:t>
            </w:r>
          </w:p>
        </w:tc>
        <w:tc>
          <w:tcPr>
            <w:tcW w:w="1134" w:type="dxa"/>
            <w:shd w:val="clear" w:color="auto" w:fill="auto"/>
          </w:tcPr>
          <w:p w:rsidR="006B3BFB" w:rsidRPr="006B3BFB" w:rsidRDefault="006B3BFB" w:rsidP="006B3BFB">
            <w:pPr>
              <w:rPr>
                <w:rFonts w:ascii="GHEA Grapalat" w:hAnsi="GHEA Grapalat"/>
                <w:sz w:val="20"/>
                <w:szCs w:val="20"/>
                <w:lang w:val="hy-AM" w:eastAsia="en-US" w:bidi="ar-SA"/>
              </w:rPr>
            </w:pPr>
            <w:r w:rsidRPr="006B3BFB">
              <w:rPr>
                <w:rFonts w:ascii="Sylfaen" w:hAnsi="Sylfaen" w:cs="Sylfaen"/>
                <w:sz w:val="20"/>
                <w:szCs w:val="20"/>
                <w:lang w:val="hy-AM"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hy-AM" w:eastAsia="en-US" w:bidi="ar-SA"/>
              </w:rPr>
            </w:pPr>
            <w:r w:rsidRPr="006B3BFB">
              <w:rPr>
                <w:rFonts w:ascii="GHEA Grapalat" w:hAnsi="GHEA Grapalat" w:cs="Calibri"/>
                <w:color w:val="000000"/>
                <w:sz w:val="16"/>
                <w:szCs w:val="16"/>
                <w:lang w:val="en-US" w:eastAsia="en-US" w:bidi="ar-SA"/>
              </w:rPr>
              <w:t>250</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После вступления договора в силу до последнего рабочего дня, установленного на декабрь месяц в детском саду 2025 года включительно.</w:t>
            </w:r>
          </w:p>
        </w:tc>
      </w:tr>
      <w:tr w:rsidR="006B3BFB" w:rsidRPr="006B3BFB" w:rsidTr="00116BD0">
        <w:trPr>
          <w:trHeight w:val="153"/>
        </w:trPr>
        <w:tc>
          <w:tcPr>
            <w:tcW w:w="837" w:type="dxa"/>
            <w:shd w:val="clear" w:color="auto" w:fill="auto"/>
          </w:tcPr>
          <w:p w:rsidR="006B3BFB" w:rsidRPr="006B3BFB" w:rsidRDefault="006B3BFB" w:rsidP="006B3BFB">
            <w:pPr>
              <w:ind w:left="360"/>
              <w:rPr>
                <w:rFonts w:ascii="GHEA Grapalat" w:hAnsi="GHEA Grapalat"/>
                <w:sz w:val="20"/>
                <w:lang w:eastAsia="en-US" w:bidi="ar-SA"/>
              </w:rPr>
            </w:pPr>
            <w:r>
              <w:rPr>
                <w:rFonts w:ascii="GHEA Grapalat" w:hAnsi="GHEA Grapalat"/>
                <w:sz w:val="20"/>
                <w:lang w:eastAsia="en-US" w:bidi="ar-SA"/>
              </w:rPr>
              <w:t>54</w:t>
            </w:r>
          </w:p>
        </w:tc>
        <w:tc>
          <w:tcPr>
            <w:tcW w:w="1260"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olor w:val="000000"/>
                <w:sz w:val="20"/>
                <w:szCs w:val="20"/>
                <w:lang w:val="en-US" w:eastAsia="en-US" w:bidi="ar-SA"/>
              </w:rPr>
              <w:t>15842100</w:t>
            </w:r>
          </w:p>
          <w:p w:rsidR="006B3BFB" w:rsidRPr="006B3BFB" w:rsidRDefault="006B3BFB" w:rsidP="006B3BFB">
            <w:pPr>
              <w:rPr>
                <w:rFonts w:ascii="GHEA Grapalat" w:hAnsi="GHEA Grapalat"/>
                <w:sz w:val="20"/>
                <w:lang w:val="hy-AM" w:eastAsia="en-US" w:bidi="ar-SA"/>
              </w:rPr>
            </w:pPr>
          </w:p>
        </w:tc>
        <w:tc>
          <w:tcPr>
            <w:tcW w:w="1022"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sz w:val="20"/>
                <w:szCs w:val="20"/>
                <w:lang w:val="en-US" w:eastAsia="en-US" w:bidi="ar-SA"/>
              </w:rPr>
              <w:t>Шоколад</w:t>
            </w:r>
            <w:r w:rsidRPr="006B3BFB">
              <w:rPr>
                <w:rFonts w:ascii="GHEA Grapalat" w:hAnsi="GHEA Grapalat"/>
                <w:sz w:val="20"/>
                <w:szCs w:val="20"/>
                <w:lang w:val="en-US" w:eastAsia="en-US" w:bidi="ar-SA"/>
              </w:rPr>
              <w:t>/</w:t>
            </w:r>
            <w:r w:rsidRPr="006B3BFB">
              <w:rPr>
                <w:rFonts w:ascii="GHEA Grapalat" w:hAnsi="GHEA Grapalat" w:cs="Sylfaen"/>
                <w:sz w:val="20"/>
                <w:szCs w:val="20"/>
                <w:lang w:val="en-US" w:eastAsia="en-US" w:bidi="ar-SA"/>
              </w:rPr>
              <w:t>шоколад</w:t>
            </w:r>
            <w:r w:rsidRPr="006B3BFB">
              <w:rPr>
                <w:rFonts w:ascii="GHEA Grapalat" w:hAnsi="GHEA Grapalat"/>
                <w:sz w:val="20"/>
                <w:szCs w:val="20"/>
                <w:lang w:val="en-US" w:eastAsia="en-US" w:bidi="ar-SA"/>
              </w:rPr>
              <w:t xml:space="preserve"> </w:t>
            </w:r>
            <w:r w:rsidRPr="006B3BFB">
              <w:rPr>
                <w:rFonts w:ascii="GHEA Grapalat" w:hAnsi="GHEA Grapalat" w:cs="Sylfaen"/>
                <w:sz w:val="20"/>
                <w:szCs w:val="20"/>
                <w:lang w:val="en-US" w:eastAsia="en-US" w:bidi="ar-SA"/>
              </w:rPr>
              <w:t>продукт</w:t>
            </w:r>
            <w:r w:rsidRPr="006B3BFB">
              <w:rPr>
                <w:rFonts w:ascii="GHEA Grapalat" w:hAnsi="GHEA Grapalat"/>
                <w:sz w:val="20"/>
                <w:szCs w:val="20"/>
                <w:lang w:val="en-US" w:eastAsia="en-US" w:bidi="ar-SA"/>
              </w:rPr>
              <w:t>/</w:t>
            </w:r>
          </w:p>
        </w:tc>
        <w:tc>
          <w:tcPr>
            <w:tcW w:w="1228" w:type="dxa"/>
            <w:shd w:val="clear" w:color="auto" w:fill="auto"/>
          </w:tcPr>
          <w:p w:rsidR="006B3BFB" w:rsidRPr="006B3BFB" w:rsidRDefault="006B3BFB" w:rsidP="006B3BFB">
            <w:pPr>
              <w:rPr>
                <w:rFonts w:ascii="GHEA Grapalat" w:hAnsi="GHEA Grapalat"/>
                <w:sz w:val="20"/>
                <w:lang w:val="hy-AM" w:eastAsia="en-US" w:bidi="ar-SA"/>
              </w:rPr>
            </w:pPr>
          </w:p>
        </w:tc>
        <w:tc>
          <w:tcPr>
            <w:tcW w:w="5434" w:type="dxa"/>
            <w:shd w:val="clear" w:color="auto" w:fill="auto"/>
          </w:tcPr>
          <w:p w:rsidR="006B3BFB" w:rsidRPr="006B3BFB" w:rsidRDefault="006B3BFB" w:rsidP="006B3BFB">
            <w:pPr>
              <w:rPr>
                <w:rFonts w:ascii="GHEA Grapalat" w:hAnsi="GHEA Grapalat"/>
                <w:sz w:val="20"/>
                <w:lang w:val="hy-AM" w:eastAsia="en-US" w:bidi="ar-SA"/>
              </w:rPr>
            </w:pPr>
            <w:r w:rsidRPr="006B3BFB">
              <w:rPr>
                <w:rFonts w:ascii="GHEA Grapalat" w:hAnsi="GHEA Grapalat" w:cs="Sylfaen"/>
                <w:color w:val="000000"/>
                <w:sz w:val="18"/>
                <w:szCs w:val="18"/>
                <w:lang w:val="hy-AM" w:eastAsia="en-US" w:bidi="ar-SA"/>
              </w:rPr>
              <w:t>Шоколад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вставить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Ингредиенты: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Сахар</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овощной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масло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фундук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молока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пыль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какао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пыль</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килокалория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меньшей мере</w:t>
            </w:r>
            <w:r w:rsidRPr="006B3BFB">
              <w:rPr>
                <w:rFonts w:ascii="GHEA Grapalat" w:hAnsi="GHEA Grapalat"/>
                <w:color w:val="000000"/>
                <w:sz w:val="18"/>
                <w:szCs w:val="18"/>
                <w:lang w:val="hy-AM" w:eastAsia="en-US" w:bidi="ar-SA"/>
              </w:rPr>
              <w:t>100</w:t>
            </w:r>
            <w:r w:rsidRPr="006B3BFB">
              <w:rPr>
                <w:rFonts w:ascii="GHEA Grapalat" w:hAnsi="GHEA Grapalat" w:cs="Sylfaen"/>
                <w:color w:val="000000"/>
                <w:sz w:val="18"/>
                <w:szCs w:val="18"/>
                <w:lang w:val="hy-AM" w:eastAsia="en-US" w:bidi="ar-SA"/>
              </w:rPr>
              <w:t>письмо</w:t>
            </w:r>
            <w:r w:rsidRPr="006B3BFB">
              <w:rPr>
                <w:rFonts w:ascii="GHEA Grapalat" w:hAnsi="GHEA Grapalat"/>
                <w:color w:val="000000"/>
                <w:sz w:val="18"/>
                <w:szCs w:val="18"/>
                <w:lang w:val="hy-AM" w:eastAsia="en-US" w:bidi="ar-SA"/>
              </w:rPr>
              <w:t>/ 539 г</w:t>
            </w:r>
            <w:r w:rsidRPr="006B3BFB">
              <w:rPr>
                <w:rFonts w:ascii="GHEA Grapalat" w:hAnsi="GHEA Grapalat" w:cs="Sylfaen"/>
                <w:color w:val="000000"/>
                <w:sz w:val="18"/>
                <w:szCs w:val="18"/>
                <w:lang w:val="hy-AM" w:eastAsia="en-US" w:bidi="ar-SA"/>
              </w:rPr>
              <w:t>Белок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меньшей мере</w:t>
            </w:r>
            <w:r w:rsidRPr="006B3BFB">
              <w:rPr>
                <w:rFonts w:ascii="GHEA Grapalat" w:hAnsi="GHEA Grapalat"/>
                <w:color w:val="000000"/>
                <w:sz w:val="18"/>
                <w:szCs w:val="18"/>
                <w:lang w:val="hy-AM" w:eastAsia="en-US" w:bidi="ar-SA"/>
              </w:rPr>
              <w:t>100</w:t>
            </w:r>
            <w:r w:rsidRPr="006B3BFB">
              <w:rPr>
                <w:rFonts w:ascii="GHEA Grapalat" w:hAnsi="GHEA Grapalat" w:cs="Sylfaen"/>
                <w:color w:val="000000"/>
                <w:sz w:val="18"/>
                <w:szCs w:val="18"/>
                <w:lang w:val="hy-AM" w:eastAsia="en-US" w:bidi="ar-SA"/>
              </w:rPr>
              <w:t>письмо</w:t>
            </w:r>
            <w:r w:rsidRPr="006B3BFB">
              <w:rPr>
                <w:rFonts w:ascii="GHEA Grapalat" w:hAnsi="GHEA Grapalat"/>
                <w:color w:val="000000"/>
                <w:sz w:val="18"/>
                <w:szCs w:val="18"/>
                <w:lang w:val="hy-AM" w:eastAsia="en-US" w:bidi="ar-SA"/>
              </w:rPr>
              <w:t>/6,3 г</w:t>
            </w:r>
            <w:r w:rsidRPr="006B3BFB">
              <w:rPr>
                <w:rFonts w:ascii="GHEA Grapalat" w:hAnsi="GHEA Grapalat" w:cs="Sylfaen"/>
                <w:color w:val="000000"/>
                <w:sz w:val="18"/>
                <w:szCs w:val="18"/>
                <w:lang w:val="hy-AM" w:eastAsia="en-US" w:bidi="ar-SA"/>
              </w:rPr>
              <w:t>Жиры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меньшей мере</w:t>
            </w:r>
            <w:r w:rsidRPr="006B3BFB">
              <w:rPr>
                <w:rFonts w:ascii="GHEA Grapalat" w:hAnsi="GHEA Grapalat"/>
                <w:color w:val="000000"/>
                <w:sz w:val="18"/>
                <w:szCs w:val="18"/>
                <w:lang w:val="hy-AM" w:eastAsia="en-US" w:bidi="ar-SA"/>
              </w:rPr>
              <w:t>100</w:t>
            </w:r>
            <w:r w:rsidRPr="006B3BFB">
              <w:rPr>
                <w:rFonts w:ascii="GHEA Grapalat" w:hAnsi="GHEA Grapalat" w:cs="Sylfaen"/>
                <w:color w:val="000000"/>
                <w:sz w:val="18"/>
                <w:szCs w:val="18"/>
                <w:lang w:val="hy-AM" w:eastAsia="en-US" w:bidi="ar-SA"/>
              </w:rPr>
              <w:t>письмо</w:t>
            </w:r>
            <w:r w:rsidRPr="006B3BFB">
              <w:rPr>
                <w:rFonts w:ascii="GHEA Grapalat" w:hAnsi="GHEA Grapalat"/>
                <w:color w:val="000000"/>
                <w:sz w:val="18"/>
                <w:szCs w:val="18"/>
                <w:lang w:val="hy-AM" w:eastAsia="en-US" w:bidi="ar-SA"/>
              </w:rPr>
              <w:t>/30,9 г</w:t>
            </w:r>
            <w:r w:rsidRPr="006B3BFB">
              <w:rPr>
                <w:rFonts w:ascii="GHEA Grapalat" w:hAnsi="GHEA Grapalat" w:cs="Sylfaen"/>
                <w:color w:val="000000"/>
                <w:sz w:val="18"/>
                <w:szCs w:val="18"/>
                <w:lang w:val="hy-AM" w:eastAsia="en-US" w:bidi="ar-SA"/>
              </w:rPr>
              <w:t>Углеводы</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по меньшей мере</w:t>
            </w:r>
            <w:r w:rsidRPr="006B3BFB">
              <w:rPr>
                <w:rFonts w:ascii="GHEA Grapalat" w:hAnsi="GHEA Grapalat"/>
                <w:color w:val="000000"/>
                <w:sz w:val="18"/>
                <w:szCs w:val="18"/>
                <w:lang w:val="hy-AM" w:eastAsia="en-US" w:bidi="ar-SA"/>
              </w:rPr>
              <w:t>100</w:t>
            </w:r>
            <w:r w:rsidRPr="006B3BFB">
              <w:rPr>
                <w:rFonts w:ascii="GHEA Grapalat" w:hAnsi="GHEA Grapalat" w:cs="Sylfaen"/>
                <w:color w:val="000000"/>
                <w:sz w:val="18"/>
                <w:szCs w:val="18"/>
                <w:lang w:val="hy-AM" w:eastAsia="en-US" w:bidi="ar-SA"/>
              </w:rPr>
              <w:t>с:</w:t>
            </w:r>
            <w:r w:rsidRPr="006B3BFB">
              <w:rPr>
                <w:rFonts w:ascii="GHEA Grapalat" w:hAnsi="GHEA Grapalat"/>
                <w:color w:val="000000"/>
                <w:sz w:val="18"/>
                <w:szCs w:val="18"/>
                <w:lang w:val="hy-AM" w:eastAsia="en-US" w:bidi="ar-SA"/>
              </w:rPr>
              <w:t>/57,5 г.</w:t>
            </w:r>
            <w:r w:rsidRPr="006B3BFB">
              <w:rPr>
                <w:rFonts w:ascii="GHEA Grapalat" w:hAnsi="GHEA Grapalat" w:cs="Sylfaen"/>
                <w:b/>
                <w:color w:val="000000"/>
                <w:sz w:val="18"/>
                <w:szCs w:val="18"/>
                <w:lang w:val="hy-AM" w:eastAsia="en-US" w:bidi="ar-SA"/>
              </w:rPr>
              <w:t>Упаковка:</w:t>
            </w:r>
            <w:r w:rsidRPr="006B3BFB">
              <w:rPr>
                <w:rFonts w:ascii="GHEA Grapalat" w:hAnsi="GHEA Grapalat"/>
                <w:b/>
                <w:color w:val="000000"/>
                <w:sz w:val="18"/>
                <w:szCs w:val="18"/>
                <w:lang w:val="hy-AM" w:eastAsia="en-US" w:bidi="ar-SA"/>
              </w:rPr>
              <w:t>200-250 г</w:t>
            </w:r>
            <w:r w:rsidRPr="006B3BFB">
              <w:rPr>
                <w:rFonts w:ascii="GHEA Grapalat" w:hAnsi="GHEA Grapalat" w:cs="Sylfaen"/>
                <w:b/>
                <w:color w:val="000000"/>
                <w:sz w:val="18"/>
                <w:szCs w:val="18"/>
                <w:lang w:val="hy-AM" w:eastAsia="en-US" w:bidi="ar-SA"/>
              </w:rPr>
              <w:t>стекло</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или</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другой</w:t>
            </w:r>
            <w:r w:rsidRPr="006B3BFB">
              <w:rPr>
                <w:rFonts w:ascii="GHEA Grapalat" w:hAnsi="GHEA Grapalat"/>
                <w:b/>
                <w:color w:val="000000"/>
                <w:sz w:val="18"/>
                <w:szCs w:val="18"/>
                <w:lang w:val="hy-AM" w:eastAsia="en-US" w:bidi="ar-SA"/>
              </w:rPr>
              <w:t xml:space="preserve"> </w:t>
            </w:r>
            <w:r w:rsidRPr="006B3BFB">
              <w:rPr>
                <w:rFonts w:ascii="GHEA Grapalat" w:hAnsi="GHEA Grapalat" w:cs="Sylfaen"/>
                <w:b/>
                <w:color w:val="000000"/>
                <w:sz w:val="18"/>
                <w:szCs w:val="18"/>
                <w:lang w:val="hy-AM" w:eastAsia="en-US" w:bidi="ar-SA"/>
              </w:rPr>
              <w:t>с контейнерами</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Право на участие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период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данный момент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нет</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меньше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чем</w:t>
            </w:r>
            <w:r w:rsidRPr="006B3BFB">
              <w:rPr>
                <w:rFonts w:ascii="GHEA Grapalat" w:hAnsi="GHEA Grapalat"/>
                <w:color w:val="000000"/>
                <w:sz w:val="18"/>
                <w:szCs w:val="18"/>
                <w:lang w:val="hy-AM" w:eastAsia="en-US" w:bidi="ar-SA"/>
              </w:rPr>
              <w:t>70%.</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упаковка</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идентификация: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 соответствии с</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880:</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N 021/2011),</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декабрь</w:t>
            </w:r>
            <w:r w:rsidRPr="006B3BFB">
              <w:rPr>
                <w:rFonts w:ascii="GHEA Grapalat" w:hAnsi="GHEA Grapalat"/>
                <w:color w:val="000000"/>
                <w:sz w:val="18"/>
                <w:szCs w:val="18"/>
                <w:lang w:val="hy-AM" w:eastAsia="en-US" w:bidi="ar-SA"/>
              </w:rPr>
              <w:t>9-</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881:</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этого</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маркировка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частично</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N 022/2011),</w:t>
            </w:r>
            <w:r w:rsidRPr="006B3BFB">
              <w:rPr>
                <w:rFonts w:ascii="GHEA Grapalat" w:hAnsi="GHEA Grapalat" w:cs="Sylfaen"/>
                <w:color w:val="000000"/>
                <w:sz w:val="18"/>
                <w:szCs w:val="18"/>
                <w:lang w:val="hy-AM" w:eastAsia="en-US" w:bidi="ar-SA"/>
              </w:rPr>
              <w:t>Евразийский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экономический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совет</w:t>
            </w:r>
            <w:r w:rsidRPr="006B3BFB">
              <w:rPr>
                <w:rFonts w:ascii="GHEA Grapalat" w:hAnsi="GHEA Grapalat"/>
                <w:color w:val="000000"/>
                <w:sz w:val="18"/>
                <w:szCs w:val="18"/>
                <w:lang w:val="hy-AM" w:eastAsia="en-US" w:bidi="ar-SA"/>
              </w:rPr>
              <w:t>2012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Июль</w:t>
            </w:r>
            <w:r w:rsidRPr="006B3BFB">
              <w:rPr>
                <w:rFonts w:ascii="GHEA Grapalat" w:hAnsi="GHEA Grapalat"/>
                <w:color w:val="000000"/>
                <w:sz w:val="18"/>
                <w:szCs w:val="18"/>
                <w:lang w:val="hy-AM" w:eastAsia="en-US" w:bidi="ar-SA"/>
              </w:rPr>
              <w:t>20-</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58</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одобренный</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Пищевая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добавок</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ароматизаторов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lastRenderedPageBreak/>
              <w:t>технологический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вспомогательный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средства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презентабельный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требования</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29/2012),</w:t>
            </w:r>
            <w:r w:rsidRPr="006B3BFB">
              <w:rPr>
                <w:rFonts w:ascii="GHEA Grapalat" w:hAnsi="GHEA Grapalat" w:cs="Sylfaen"/>
                <w:color w:val="000000"/>
                <w:sz w:val="18"/>
                <w:szCs w:val="18"/>
                <w:lang w:val="hy-AM" w:eastAsia="en-US" w:bidi="ar-SA"/>
              </w:rPr>
              <w:t>Таможня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союз</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комиссии</w:t>
            </w:r>
            <w:r w:rsidRPr="006B3BFB">
              <w:rPr>
                <w:rFonts w:ascii="GHEA Grapalat" w:hAnsi="GHEA Grapalat"/>
                <w:color w:val="000000"/>
                <w:sz w:val="18"/>
                <w:szCs w:val="18"/>
                <w:lang w:val="hy-AM" w:eastAsia="en-US" w:bidi="ar-SA"/>
              </w:rPr>
              <w:t>2011 год</w:t>
            </w:r>
            <w:r w:rsidRPr="006B3BFB">
              <w:rPr>
                <w:rFonts w:ascii="GHEA Grapalat" w:hAnsi="GHEA Grapalat" w:cs="Sylfaen"/>
                <w:color w:val="000000"/>
                <w:sz w:val="18"/>
                <w:szCs w:val="18"/>
                <w:lang w:val="hy-AM" w:eastAsia="en-US" w:bidi="ar-SA"/>
              </w:rPr>
              <w:t>год</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Август</w:t>
            </w:r>
            <w:r w:rsidRPr="006B3BFB">
              <w:rPr>
                <w:rFonts w:ascii="GHEA Grapalat" w:hAnsi="GHEA Grapalat"/>
                <w:color w:val="000000"/>
                <w:sz w:val="18"/>
                <w:szCs w:val="18"/>
                <w:lang w:val="hy-AM" w:eastAsia="en-US" w:bidi="ar-SA"/>
              </w:rPr>
              <w:t>16-</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число</w:t>
            </w:r>
            <w:r w:rsidRPr="006B3BFB">
              <w:rPr>
                <w:rFonts w:ascii="GHEA Grapalat" w:hAnsi="GHEA Grapalat"/>
                <w:color w:val="000000"/>
                <w:sz w:val="18"/>
                <w:szCs w:val="18"/>
                <w:lang w:val="hy-AM" w:eastAsia="en-US" w:bidi="ar-SA"/>
              </w:rPr>
              <w:t>769:</w:t>
            </w:r>
            <w:r w:rsidRPr="006B3BFB">
              <w:rPr>
                <w:rFonts w:ascii="GHEA Grapalat" w:hAnsi="GHEA Grapalat" w:cs="Sylfaen"/>
                <w:color w:val="000000"/>
                <w:sz w:val="18"/>
                <w:szCs w:val="18"/>
                <w:lang w:val="hy-AM" w:eastAsia="en-US" w:bidi="ar-SA"/>
              </w:rPr>
              <w:t>по решению</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принял</w:t>
            </w:r>
            <w:r w:rsidRPr="006B3BFB">
              <w:rPr>
                <w:rFonts w:ascii="GHEA Grapalat" w:hAnsi="GHEA Grapalat"/>
                <w:color w:val="000000"/>
                <w:sz w:val="18"/>
                <w:szCs w:val="18"/>
                <w:lang w:val="hy-AM" w:eastAsia="en-US" w:bidi="ar-SA"/>
              </w:rPr>
              <w:t xml:space="preserve"> </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упаковки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w:t>
            </w:r>
            <w:r w:rsidRPr="006B3BFB">
              <w:rPr>
                <w:rFonts w:ascii="GHEA Grapalat" w:hAnsi="GHEA Grapalat"/>
                <w:color w:val="000000"/>
                <w:sz w:val="18"/>
                <w:szCs w:val="18"/>
                <w:lang w:val="hy-AM" w:eastAsia="en-US" w:bidi="ar-SA"/>
              </w:rPr>
              <w:t>(</w:t>
            </w:r>
            <w:r w:rsidRPr="006B3BFB">
              <w:rPr>
                <w:rFonts w:ascii="GHEA Grapalat" w:hAnsi="GHEA Grapalat" w:cs="Sylfaen"/>
                <w:color w:val="000000"/>
                <w:sz w:val="18"/>
                <w:szCs w:val="18"/>
                <w:lang w:val="hy-AM" w:eastAsia="en-US" w:bidi="ar-SA"/>
              </w:rPr>
              <w:t>ММ:</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ТК:</w:t>
            </w:r>
            <w:r w:rsidRPr="006B3BFB">
              <w:rPr>
                <w:rFonts w:ascii="GHEA Grapalat" w:hAnsi="GHEA Grapalat"/>
                <w:color w:val="000000"/>
                <w:sz w:val="18"/>
                <w:szCs w:val="18"/>
                <w:lang w:val="hy-AM" w:eastAsia="en-US" w:bidi="ar-SA"/>
              </w:rPr>
              <w:t>005/2011)</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правила</w:t>
            </w:r>
            <w:r w:rsidRPr="006B3BFB">
              <w:rPr>
                <w:rFonts w:ascii="GHEA Grapalat" w:hAnsi="GHEA Grapalat"/>
                <w:color w:val="000000"/>
                <w:sz w:val="18"/>
                <w:szCs w:val="18"/>
                <w:lang w:val="hy-AM" w:eastAsia="en-US" w:bidi="ar-SA"/>
              </w:rPr>
              <w:t>,</w:t>
            </w:r>
            <w:r w:rsidRPr="006B3BFB">
              <w:rPr>
                <w:rFonts w:ascii="GHEA Grapalat" w:hAnsi="GHEA Grapalat" w:cs="Arial AM"/>
                <w:color w:val="000000"/>
                <w:sz w:val="18"/>
                <w:szCs w:val="18"/>
                <w:lang w:val="hy-AM" w:eastAsia="en-US" w:bidi="ar-SA"/>
              </w:rPr>
              <w:t>"</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безопасность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w:t>
            </w:r>
            <w:r w:rsidRPr="006B3BFB">
              <w:rPr>
                <w:rFonts w:ascii="GHEA Grapalat" w:hAnsi="GHEA Grapalat" w:cs="Arial AM"/>
                <w:color w:val="000000"/>
                <w:sz w:val="18"/>
                <w:szCs w:val="18"/>
                <w:lang w:val="hy-AM" w:eastAsia="en-US" w:bidi="ar-SA"/>
              </w:rPr>
              <w:t xml:space="preserve"> </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РА: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закона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Ярлык: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читаемый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Еда</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технический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согласно спецификации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или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предложения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условия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в:</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приложение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прийти</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случай</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непоследовательность</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исправление</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срок:</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является</w:t>
            </w:r>
            <w:r w:rsidRPr="006B3BFB">
              <w:rPr>
                <w:rFonts w:ascii="GHEA Grapalat" w:hAnsi="GHEA Grapalat"/>
                <w:color w:val="000000"/>
                <w:sz w:val="18"/>
                <w:szCs w:val="18"/>
                <w:lang w:val="hy-AM" w:eastAsia="en-US" w:bidi="ar-SA"/>
              </w:rPr>
              <w:t xml:space="preserve"> </w:t>
            </w:r>
            <w:r w:rsidRPr="006B3BFB">
              <w:rPr>
                <w:rFonts w:ascii="GHEA Grapalat" w:hAnsi="GHEA Grapalat" w:cs="Sylfaen"/>
                <w:color w:val="000000"/>
                <w:sz w:val="18"/>
                <w:szCs w:val="18"/>
                <w:lang w:val="hy-AM" w:eastAsia="en-US" w:bidi="ar-SA"/>
              </w:rPr>
              <w:t>определенный</w:t>
            </w:r>
            <w:r w:rsidRPr="006B3BFB">
              <w:rPr>
                <w:rFonts w:ascii="GHEA Grapalat" w:hAnsi="GHEA Grapalat"/>
                <w:color w:val="000000"/>
                <w:sz w:val="18"/>
                <w:szCs w:val="18"/>
                <w:lang w:val="hy-AM" w:eastAsia="en-US" w:bidi="ar-SA"/>
              </w:rPr>
              <w:t>1:</w:t>
            </w:r>
            <w:r w:rsidRPr="006B3BFB">
              <w:rPr>
                <w:rFonts w:ascii="GHEA Grapalat" w:hAnsi="GHEA Grapalat" w:cs="Sylfaen"/>
                <w:color w:val="000000"/>
                <w:sz w:val="18"/>
                <w:szCs w:val="18"/>
                <w:lang w:val="hy-AM" w:eastAsia="en-US" w:bidi="ar-SA"/>
              </w:rPr>
              <w:t>день</w:t>
            </w:r>
            <w:r w:rsidRPr="006B3BFB">
              <w:rPr>
                <w:rFonts w:ascii="GHEA Grapalat" w:hAnsi="GHEA Grapalat"/>
                <w:color w:val="000000"/>
                <w:sz w:val="18"/>
                <w:szCs w:val="18"/>
                <w:lang w:val="hy-AM" w:eastAsia="en-US" w:bidi="ar-SA"/>
              </w:rPr>
              <w:t>:</w:t>
            </w:r>
          </w:p>
        </w:tc>
        <w:tc>
          <w:tcPr>
            <w:tcW w:w="672" w:type="dxa"/>
            <w:shd w:val="clear" w:color="auto" w:fill="auto"/>
          </w:tcPr>
          <w:p w:rsidR="006B3BFB" w:rsidRPr="006B3BFB" w:rsidRDefault="006B3BFB" w:rsidP="006B3BFB">
            <w:pPr>
              <w:rPr>
                <w:rFonts w:ascii="GHEA Grapalat" w:hAnsi="GHEA Grapalat"/>
                <w:sz w:val="20"/>
                <w:lang w:val="en-US" w:eastAsia="en-US" w:bidi="ar-SA"/>
              </w:rPr>
            </w:pPr>
            <w:r w:rsidRPr="006B3BFB">
              <w:rPr>
                <w:rFonts w:ascii="GHEA Grapalat" w:hAnsi="GHEA Grapalat" w:cs="Sylfaen"/>
                <w:sz w:val="20"/>
                <w:szCs w:val="20"/>
                <w:lang w:val="en-US" w:eastAsia="en-US" w:bidi="ar-SA"/>
              </w:rPr>
              <w:lastRenderedPageBreak/>
              <w:t>письмо</w:t>
            </w:r>
          </w:p>
        </w:tc>
        <w:tc>
          <w:tcPr>
            <w:tcW w:w="734" w:type="dxa"/>
            <w:tcBorders>
              <w:top w:val="nil"/>
              <w:left w:val="single" w:sz="4" w:space="0" w:color="auto"/>
              <w:bottom w:val="single" w:sz="4" w:space="0" w:color="auto"/>
              <w:right w:val="single" w:sz="4" w:space="0" w:color="auto"/>
            </w:tcBorders>
            <w:shd w:val="clear" w:color="auto" w:fill="auto"/>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val="en-US" w:eastAsia="en-US" w:bidi="ar-SA"/>
              </w:rPr>
              <w:t>800</w:t>
            </w:r>
          </w:p>
        </w:tc>
        <w:tc>
          <w:tcPr>
            <w:tcW w:w="1080" w:type="dxa"/>
            <w:tcBorders>
              <w:top w:val="nil"/>
              <w:left w:val="single" w:sz="4" w:space="0" w:color="auto"/>
              <w:bottom w:val="single" w:sz="4" w:space="0" w:color="auto"/>
              <w:right w:val="single" w:sz="4" w:space="0" w:color="auto"/>
            </w:tcBorders>
            <w:shd w:val="clear" w:color="auto" w:fill="auto"/>
          </w:tcPr>
          <w:p w:rsidR="006B3BFB" w:rsidRPr="006B3BFB" w:rsidRDefault="006B3BFB" w:rsidP="006B3BFB">
            <w:pPr>
              <w:rPr>
                <w:rFonts w:ascii="GHEA Grapalat" w:hAnsi="GHEA Grapalat"/>
                <w:sz w:val="20"/>
                <w:lang w:val="en-US" w:eastAsia="en-US" w:bidi="ar-SA"/>
              </w:rPr>
            </w:pPr>
            <w:r w:rsidRPr="006B3BFB">
              <w:rPr>
                <w:rFonts w:ascii="GHEA Grapalat" w:hAnsi="GHEA Grapalat"/>
                <w:sz w:val="20"/>
                <w:lang w:val="en-US" w:eastAsia="en-US" w:bidi="ar-SA"/>
              </w:rPr>
              <w:t>120800</w:t>
            </w:r>
          </w:p>
        </w:tc>
        <w:tc>
          <w:tcPr>
            <w:tcW w:w="663"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en-US" w:eastAsia="en-US" w:bidi="ar-SA"/>
              </w:rPr>
            </w:pPr>
            <w:r w:rsidRPr="006B3BFB">
              <w:rPr>
                <w:rFonts w:ascii="GHEA Grapalat" w:hAnsi="GHEA Grapalat" w:cs="Calibri"/>
                <w:color w:val="000000"/>
                <w:sz w:val="16"/>
                <w:szCs w:val="16"/>
                <w:lang w:val="en-US" w:eastAsia="en-US" w:bidi="ar-SA"/>
              </w:rPr>
              <w:t>151:</w:t>
            </w:r>
          </w:p>
        </w:tc>
        <w:tc>
          <w:tcPr>
            <w:tcW w:w="1134" w:type="dxa"/>
            <w:shd w:val="clear" w:color="auto" w:fill="auto"/>
          </w:tcPr>
          <w:p w:rsidR="006B3BFB" w:rsidRPr="006B3BFB" w:rsidRDefault="006B3BFB" w:rsidP="006B3BFB">
            <w:pPr>
              <w:autoSpaceDE w:val="0"/>
              <w:autoSpaceDN w:val="0"/>
              <w:adjustRightInd w:val="0"/>
              <w:rPr>
                <w:rFonts w:ascii="GHEA Grapalat" w:eastAsia="Calibri" w:hAnsi="GHEA Grapalat" w:cs="Calibri"/>
                <w:b/>
                <w:bCs/>
                <w:color w:val="000000"/>
                <w:sz w:val="20"/>
                <w:szCs w:val="20"/>
                <w:lang w:eastAsia="en-US" w:bidi="ar-SA"/>
              </w:rPr>
            </w:pPr>
            <w:r w:rsidRPr="006B3BFB">
              <w:rPr>
                <w:rFonts w:ascii="Sylfaen" w:hAnsi="Sylfaen" w:cs="Sylfaen"/>
                <w:sz w:val="20"/>
                <w:szCs w:val="20"/>
                <w:lang w:eastAsia="en-US" w:bidi="ar-SA"/>
              </w:rPr>
              <w:t>С. Маленькая Веди М. Оганесян 24:</w:t>
            </w:r>
          </w:p>
        </w:tc>
        <w:tc>
          <w:tcPr>
            <w:tcW w:w="658" w:type="dxa"/>
            <w:tcBorders>
              <w:top w:val="nil"/>
              <w:left w:val="single" w:sz="4" w:space="0" w:color="auto"/>
              <w:bottom w:val="single" w:sz="4" w:space="0" w:color="auto"/>
              <w:right w:val="single" w:sz="4" w:space="0" w:color="auto"/>
            </w:tcBorders>
            <w:shd w:val="clear" w:color="auto" w:fill="auto"/>
            <w:vAlign w:val="bottom"/>
          </w:tcPr>
          <w:p w:rsidR="006B3BFB" w:rsidRPr="006B3BFB" w:rsidRDefault="006B3BFB" w:rsidP="006B3BFB">
            <w:pPr>
              <w:jc w:val="center"/>
              <w:rPr>
                <w:rFonts w:ascii="GHEA Grapalat" w:hAnsi="GHEA Grapalat"/>
                <w:sz w:val="20"/>
                <w:lang w:val="en-US" w:eastAsia="en-US" w:bidi="ar-SA"/>
              </w:rPr>
            </w:pPr>
            <w:r w:rsidRPr="006B3BFB">
              <w:rPr>
                <w:rFonts w:ascii="GHEA Grapalat" w:hAnsi="GHEA Grapalat" w:cs="Calibri"/>
                <w:color w:val="000000"/>
                <w:sz w:val="16"/>
                <w:szCs w:val="16"/>
                <w:lang w:val="en-US" w:eastAsia="en-US" w:bidi="ar-SA"/>
              </w:rPr>
              <w:t>151:</w:t>
            </w:r>
          </w:p>
        </w:tc>
        <w:tc>
          <w:tcPr>
            <w:tcW w:w="900" w:type="dxa"/>
            <w:shd w:val="clear" w:color="auto" w:fill="auto"/>
          </w:tcPr>
          <w:p w:rsidR="006B3BFB" w:rsidRPr="006B3BFB" w:rsidRDefault="006B3BFB" w:rsidP="006B3BFB">
            <w:pPr>
              <w:rPr>
                <w:rFonts w:ascii="GHEA Grapalat" w:hAnsi="GHEA Grapalat"/>
                <w:lang w:val="hy-AM" w:eastAsia="en-US" w:bidi="ar-SA"/>
              </w:rPr>
            </w:pPr>
            <w:r w:rsidRPr="006B3BFB">
              <w:rPr>
                <w:rFonts w:ascii="GHEA Grapalat" w:hAnsi="GHEA Grapalat" w:cs="Sylfaen"/>
                <w:sz w:val="16"/>
                <w:szCs w:val="16"/>
                <w:lang w:val="hy-AM" w:eastAsia="en-US" w:bidi="ar-SA"/>
              </w:rPr>
              <w:t xml:space="preserve">После вступления договора в силу до последнего рабочего дня, установленного на декабрь месяц в детском саду 2025 </w:t>
            </w:r>
            <w:r w:rsidRPr="006B3BFB">
              <w:rPr>
                <w:rFonts w:ascii="GHEA Grapalat" w:hAnsi="GHEA Grapalat" w:cs="Sylfaen"/>
                <w:sz w:val="16"/>
                <w:szCs w:val="16"/>
                <w:lang w:val="hy-AM" w:eastAsia="en-US" w:bidi="ar-SA"/>
              </w:rPr>
              <w:lastRenderedPageBreak/>
              <w:t>года включительно.</w:t>
            </w:r>
          </w:p>
        </w:tc>
      </w:tr>
    </w:tbl>
    <w:p w:rsidR="008C0813" w:rsidRPr="00D646F5" w:rsidRDefault="008C0813" w:rsidP="00864B8A">
      <w:pPr>
        <w:widowControl w:val="0"/>
        <w:spacing w:after="160"/>
        <w:rPr>
          <w:rFonts w:ascii="GHEA Grapalat" w:hAnsi="GHEA Grapalat"/>
        </w:rPr>
      </w:pPr>
    </w:p>
    <w:p w:rsidR="00071D1C" w:rsidRPr="00070AD3" w:rsidRDefault="00071D1C" w:rsidP="00B46D58">
      <w:pPr>
        <w:widowControl w:val="0"/>
        <w:spacing w:after="160"/>
        <w:jc w:val="right"/>
        <w:rPr>
          <w:rFonts w:ascii="GHEA Grapalat" w:hAnsi="GHEA Grapalat"/>
        </w:rPr>
      </w:pPr>
      <w:r w:rsidRPr="00B138F3">
        <w:rPr>
          <w:rFonts w:ascii="GHEA Grapalat" w:hAnsi="GHEA Grapalat"/>
        </w:rPr>
        <w:t>Драмов РА</w:t>
      </w:r>
    </w:p>
    <w:p w:rsidR="003A0D34" w:rsidRPr="00070AD3" w:rsidRDefault="003A0D34" w:rsidP="00B46D58">
      <w:pPr>
        <w:widowControl w:val="0"/>
        <w:spacing w:after="160"/>
        <w:jc w:val="right"/>
        <w:rPr>
          <w:rFonts w:ascii="GHEA Grapalat" w:hAnsi="GHEA Grapalat"/>
        </w:rPr>
      </w:pPr>
    </w:p>
    <w:p w:rsidR="003A0D34" w:rsidRPr="00070AD3" w:rsidRDefault="003A0D34" w:rsidP="00B46D58">
      <w:pPr>
        <w:widowControl w:val="0"/>
        <w:spacing w:after="160"/>
        <w:jc w:val="right"/>
        <w:rPr>
          <w:rFonts w:ascii="GHEA Grapalat" w:hAnsi="GHEA Grapalat"/>
        </w:rPr>
      </w:pPr>
    </w:p>
    <w:p w:rsidR="003E0C35" w:rsidRDefault="003E0C35" w:rsidP="00862409">
      <w:pPr>
        <w:widowControl w:val="0"/>
        <w:spacing w:after="160"/>
        <w:rPr>
          <w:rFonts w:ascii="GHEA Grapalat" w:hAnsi="GHEA Grapalat"/>
        </w:rPr>
      </w:pPr>
    </w:p>
    <w:p w:rsidR="003E0C35" w:rsidRDefault="003E0C35" w:rsidP="00862409">
      <w:pPr>
        <w:widowControl w:val="0"/>
        <w:spacing w:after="160"/>
        <w:rPr>
          <w:rFonts w:ascii="GHEA Grapalat" w:hAnsi="GHEA Grapalat"/>
        </w:rPr>
      </w:pPr>
    </w:p>
    <w:p w:rsidR="003E0C35" w:rsidRDefault="003E0C35" w:rsidP="00862409">
      <w:pPr>
        <w:widowControl w:val="0"/>
        <w:spacing w:after="160"/>
        <w:rPr>
          <w:rFonts w:ascii="GHEA Grapalat" w:hAnsi="GHEA Grapalat"/>
        </w:rPr>
      </w:pPr>
    </w:p>
    <w:p w:rsidR="003E0C35" w:rsidRPr="00917D50" w:rsidRDefault="003E0C35" w:rsidP="00862409">
      <w:pPr>
        <w:widowControl w:val="0"/>
        <w:spacing w:after="160"/>
        <w:rPr>
          <w:rFonts w:ascii="GHEA Grapalat" w:hAnsi="GHEA Grapalat"/>
        </w:rPr>
      </w:pPr>
    </w:p>
    <w:p w:rsidR="00D176EF" w:rsidRDefault="0029537B" w:rsidP="00D176EF">
      <w:pPr>
        <w:rPr>
          <w:rFonts w:ascii="Arial Unicode" w:eastAsia="Calibri" w:hAnsi="Arial Unicode"/>
          <w:sz w:val="22"/>
          <w:szCs w:val="22"/>
          <w:lang w:val="es-ES"/>
        </w:rPr>
      </w:pPr>
      <w:r>
        <w:rPr>
          <w:rFonts w:ascii="Arial Unicode" w:eastAsia="Calibri" w:hAnsi="Arial Unicode"/>
          <w:sz w:val="22"/>
          <w:szCs w:val="22"/>
          <w:lang w:val="es-ES"/>
        </w:rPr>
        <w:t>Программы Продовльствия</w:t>
      </w:r>
    </w:p>
    <w:p w:rsidR="00D176EF" w:rsidRDefault="00D176EF" w:rsidP="00D176EF">
      <w:pPr>
        <w:widowControl w:val="0"/>
        <w:jc w:val="both"/>
        <w:rPr>
          <w:rFonts w:ascii="Arial Unicode" w:hAnsi="Arial Unicode"/>
          <w:lang w:val="es-ES"/>
        </w:rPr>
      </w:pPr>
    </w:p>
    <w:p w:rsidR="00D176EF" w:rsidRPr="00556AF1" w:rsidRDefault="00D176EF" w:rsidP="00D176EF">
      <w:pPr>
        <w:widowControl w:val="0"/>
        <w:jc w:val="both"/>
        <w:rPr>
          <w:rFonts w:ascii="Arial Unicode" w:hAnsi="Arial Unicode"/>
          <w:lang w:val="hy-AM"/>
        </w:rPr>
      </w:pPr>
      <w:r w:rsidRPr="00556AF1">
        <w:rPr>
          <w:rFonts w:ascii="Arial Unicode" w:hAnsi="Arial Unicode"/>
          <w:lang w:val="hy-AM"/>
        </w:rPr>
        <w:t>ПОСТАВКА ОСУЩЕСТВЛЯЕТСЯ ПОСТАВЩИКОМ</w:t>
      </w:r>
    </w:p>
    <w:p w:rsidR="00D176EF" w:rsidRPr="00556AF1" w:rsidRDefault="00D176EF" w:rsidP="00D176EF">
      <w:pPr>
        <w:widowControl w:val="0"/>
        <w:jc w:val="both"/>
        <w:rPr>
          <w:rFonts w:ascii="Arial Unicode" w:hAnsi="Arial Unicode"/>
          <w:lang w:val="hy-AM"/>
        </w:rPr>
      </w:pPr>
      <w:r w:rsidRPr="00556AF1">
        <w:rPr>
          <w:rFonts w:ascii="Arial Unicode" w:hAnsi="Arial Unicode"/>
          <w:lang w:val="hy-AM"/>
        </w:rPr>
        <w:t>*** Транспортировка и разгрузка товара должны производиться поставщиком.</w:t>
      </w:r>
    </w:p>
    <w:p w:rsidR="00F954E8" w:rsidRPr="00D176EF" w:rsidRDefault="00F954E8" w:rsidP="00B46D58">
      <w:pPr>
        <w:widowControl w:val="0"/>
        <w:jc w:val="both"/>
        <w:rPr>
          <w:rFonts w:ascii="GHEA Grapalat" w:hAnsi="GHEA Grapalat"/>
          <w:lang w:val="hy-AM"/>
        </w:rPr>
      </w:pPr>
    </w:p>
    <w:p w:rsidR="00D176EF" w:rsidRPr="00D176EF" w:rsidRDefault="00D176EF"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160D59" w:rsidRPr="00160D59" w:rsidRDefault="00160D59" w:rsidP="00160D59">
            <w:pPr>
              <w:widowControl w:val="0"/>
              <w:spacing w:after="160"/>
              <w:rPr>
                <w:rFonts w:ascii="GHEA Grapalat" w:hAnsi="GHEA Grapalat" w:cs="Sylfaen"/>
                <w:b/>
                <w:bCs/>
              </w:rPr>
            </w:pPr>
            <w:r w:rsidRPr="00B138F3">
              <w:rPr>
                <w:rFonts w:ascii="GHEA Grapalat" w:hAnsi="GHEA Grapalat"/>
                <w:b/>
              </w:rPr>
              <w:t xml:space="preserve"> ПОКУПАТЕЛЬ</w:t>
            </w:r>
          </w:p>
          <w:p w:rsidR="00160D59" w:rsidRPr="00160D59" w:rsidRDefault="00160D59" w:rsidP="00160D59">
            <w:pPr>
              <w:widowControl w:val="0"/>
              <w:jc w:val="center"/>
              <w:rPr>
                <w:rFonts w:ascii="GHEA Grapalat" w:hAnsi="GHEA Grapalat"/>
              </w:rPr>
            </w:pPr>
          </w:p>
          <w:p w:rsidR="00071D1C" w:rsidRPr="00160D59" w:rsidRDefault="00AB4EAB" w:rsidP="00B46D58">
            <w:pPr>
              <w:widowControl w:val="0"/>
              <w:jc w:val="center"/>
              <w:rPr>
                <w:rFonts w:ascii="GHEA Grapalat" w:hAnsi="GHEA Grapalat"/>
              </w:rPr>
            </w:pPr>
            <w:r w:rsidRPr="00160D59">
              <w:rPr>
                <w:rFonts w:ascii="GHEA Grapalat" w:hAnsi="GHEA Grapalat"/>
              </w:rPr>
              <w:t>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285EB7" w:rsidRPr="006C60B6" w:rsidRDefault="00F17492" w:rsidP="00285EB7">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
        <w:gridCol w:w="663"/>
        <w:gridCol w:w="2120"/>
        <w:gridCol w:w="784"/>
        <w:gridCol w:w="595"/>
        <w:gridCol w:w="165"/>
        <w:gridCol w:w="830"/>
        <w:gridCol w:w="859"/>
        <w:gridCol w:w="919"/>
        <w:gridCol w:w="634"/>
        <w:gridCol w:w="784"/>
        <w:gridCol w:w="317"/>
        <w:gridCol w:w="196"/>
        <w:gridCol w:w="602"/>
        <w:gridCol w:w="653"/>
        <w:gridCol w:w="754"/>
        <w:gridCol w:w="875"/>
        <w:gridCol w:w="821"/>
        <w:gridCol w:w="864"/>
        <w:gridCol w:w="828"/>
        <w:gridCol w:w="721"/>
      </w:tblGrid>
      <w:tr w:rsidR="00864B8A" w:rsidRPr="00B138F3" w:rsidTr="006B3BFB">
        <w:trPr>
          <w:trHeight w:val="305"/>
          <w:jc w:val="center"/>
        </w:trPr>
        <w:tc>
          <w:tcPr>
            <w:tcW w:w="15953" w:type="dxa"/>
            <w:gridSpan w:val="21"/>
          </w:tcPr>
          <w:p w:rsidR="00864B8A" w:rsidRPr="00B138F3" w:rsidRDefault="00864B8A" w:rsidP="005E38B4">
            <w:pPr>
              <w:widowControl w:val="0"/>
              <w:jc w:val="center"/>
              <w:rPr>
                <w:rFonts w:ascii="GHEA Grapalat" w:hAnsi="GHEA Grapalat"/>
                <w:sz w:val="16"/>
                <w:szCs w:val="16"/>
              </w:rPr>
            </w:pPr>
            <w:r w:rsidRPr="00B138F3">
              <w:rPr>
                <w:rFonts w:ascii="GHEA Grapalat" w:hAnsi="GHEA Grapalat"/>
                <w:sz w:val="16"/>
                <w:szCs w:val="16"/>
              </w:rPr>
              <w:t>Товар</w:t>
            </w:r>
          </w:p>
        </w:tc>
      </w:tr>
      <w:tr w:rsidR="00864B8A" w:rsidRPr="00B138F3" w:rsidTr="006B3BFB">
        <w:trPr>
          <w:trHeight w:val="747"/>
          <w:jc w:val="center"/>
        </w:trPr>
        <w:tc>
          <w:tcPr>
            <w:tcW w:w="1632" w:type="dxa"/>
            <w:gridSpan w:val="2"/>
            <w:vAlign w:val="center"/>
          </w:tcPr>
          <w:p w:rsidR="00864B8A" w:rsidRPr="00B138F3" w:rsidRDefault="00864B8A" w:rsidP="005E38B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20" w:type="dxa"/>
            <w:vAlign w:val="center"/>
          </w:tcPr>
          <w:p w:rsidR="00864B8A" w:rsidRPr="00B138F3" w:rsidRDefault="00864B8A" w:rsidP="005E38B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374" w:type="dxa"/>
            <w:gridSpan w:val="4"/>
            <w:vAlign w:val="center"/>
          </w:tcPr>
          <w:p w:rsidR="00864B8A" w:rsidRPr="00B138F3" w:rsidRDefault="00864B8A" w:rsidP="005E38B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827" w:type="dxa"/>
            <w:gridSpan w:val="14"/>
            <w:vAlign w:val="center"/>
          </w:tcPr>
          <w:p w:rsidR="00864B8A" w:rsidRPr="00B138F3" w:rsidRDefault="00864B8A" w:rsidP="006B3BF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363A54">
              <w:rPr>
                <w:rFonts w:ascii="GHEA Grapalat" w:hAnsi="GHEA Grapalat"/>
                <w:sz w:val="16"/>
                <w:szCs w:val="16"/>
              </w:rPr>
              <w:t>2</w:t>
            </w:r>
            <w:r w:rsidR="006B3BFB">
              <w:rPr>
                <w:rFonts w:ascii="GHEA Grapalat" w:hAnsi="GHEA Grapalat"/>
                <w:sz w:val="16"/>
                <w:szCs w:val="16"/>
              </w:rPr>
              <w:t>5</w:t>
            </w:r>
            <w:r w:rsidRPr="00B138F3">
              <w:rPr>
                <w:rFonts w:ascii="GHEA Grapalat" w:hAnsi="GHEA Grapalat"/>
                <w:sz w:val="16"/>
                <w:szCs w:val="16"/>
              </w:rPr>
              <w:t>г., по месяцам, в том числе</w:t>
            </w:r>
            <w:r w:rsidRPr="00B138F3">
              <w:rPr>
                <w:rStyle w:val="af6"/>
                <w:rFonts w:ascii="GHEA Grapalat" w:hAnsi="GHEA Grapalat"/>
                <w:sz w:val="16"/>
                <w:szCs w:val="16"/>
              </w:rPr>
              <w:footnoteReference w:customMarkFollows="1" w:id="18"/>
              <w:t>**</w:t>
            </w:r>
          </w:p>
        </w:tc>
      </w:tr>
      <w:tr w:rsidR="00104A4B" w:rsidRPr="00B138F3" w:rsidTr="006B3BFB">
        <w:trPr>
          <w:trHeight w:val="594"/>
          <w:jc w:val="center"/>
        </w:trPr>
        <w:tc>
          <w:tcPr>
            <w:tcW w:w="1632" w:type="dxa"/>
            <w:gridSpan w:val="2"/>
          </w:tcPr>
          <w:p w:rsidR="00104A4B" w:rsidRPr="00B138F3" w:rsidRDefault="00104A4B" w:rsidP="005E38B4">
            <w:pPr>
              <w:widowControl w:val="0"/>
              <w:jc w:val="center"/>
              <w:rPr>
                <w:rFonts w:ascii="GHEA Grapalat" w:hAnsi="GHEA Grapalat"/>
                <w:sz w:val="16"/>
                <w:szCs w:val="16"/>
              </w:rPr>
            </w:pPr>
          </w:p>
        </w:tc>
        <w:tc>
          <w:tcPr>
            <w:tcW w:w="2120" w:type="dxa"/>
          </w:tcPr>
          <w:p w:rsidR="00104A4B" w:rsidRPr="00B138F3" w:rsidRDefault="00104A4B" w:rsidP="005E38B4">
            <w:pPr>
              <w:widowControl w:val="0"/>
              <w:jc w:val="center"/>
              <w:rPr>
                <w:rFonts w:ascii="GHEA Grapalat" w:hAnsi="GHEA Grapalat"/>
                <w:sz w:val="16"/>
                <w:szCs w:val="16"/>
              </w:rPr>
            </w:pPr>
          </w:p>
        </w:tc>
        <w:tc>
          <w:tcPr>
            <w:tcW w:w="2374" w:type="dxa"/>
            <w:gridSpan w:val="4"/>
          </w:tcPr>
          <w:p w:rsidR="00104A4B" w:rsidRPr="00B138F3" w:rsidRDefault="00104A4B" w:rsidP="005E38B4">
            <w:pPr>
              <w:widowControl w:val="0"/>
              <w:jc w:val="center"/>
              <w:rPr>
                <w:rFonts w:ascii="GHEA Grapalat" w:hAnsi="GHEA Grapalat"/>
                <w:sz w:val="16"/>
                <w:szCs w:val="16"/>
              </w:rPr>
            </w:pPr>
          </w:p>
        </w:tc>
        <w:tc>
          <w:tcPr>
            <w:tcW w:w="859" w:type="dxa"/>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19" w:type="dxa"/>
            <w:vAlign w:val="center"/>
          </w:tcPr>
          <w:p w:rsidR="00104A4B" w:rsidRPr="00B138F3" w:rsidRDefault="00104A4B" w:rsidP="005E38B4">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34" w:type="dxa"/>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784" w:type="dxa"/>
            <w:vAlign w:val="center"/>
          </w:tcPr>
          <w:p w:rsidR="00104A4B" w:rsidRPr="00B138F3" w:rsidRDefault="00104A4B" w:rsidP="005E38B4">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13" w:type="dxa"/>
            <w:gridSpan w:val="2"/>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2" w:type="dxa"/>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53" w:type="dxa"/>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54" w:type="dxa"/>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75" w:type="dxa"/>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1" w:type="dxa"/>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864" w:type="dxa"/>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28" w:type="dxa"/>
            <w:vAlign w:val="center"/>
          </w:tcPr>
          <w:p w:rsidR="00104A4B" w:rsidRPr="00B138F3" w:rsidRDefault="00104A4B" w:rsidP="005E38B4">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21" w:type="dxa"/>
            <w:vAlign w:val="center"/>
          </w:tcPr>
          <w:p w:rsidR="00104A4B" w:rsidRPr="00937281" w:rsidRDefault="00104A4B" w:rsidP="005E38B4">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2</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15811100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Хлеб</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3</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15811130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булочка</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4</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15851100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макароны</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5</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15831000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 xml:space="preserve">Сахар  </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6</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15531100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 xml:space="preserve">Масло </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10</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15331153</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Чечевица</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15111120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 xml:space="preserve">Говядина  мясо </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16</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15112160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Курица грудь</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lastRenderedPageBreak/>
              <w:t>17</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15541200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Сыр Чанах</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18</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15511100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Молоко: пастеризованный</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19</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15551600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Йогурт</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20</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15512000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 xml:space="preserve">Кислый </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21</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15542100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 xml:space="preserve">Творог </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22</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15511600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Сжатый молоко</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23</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15821500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печенье</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24</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15842110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 xml:space="preserve">Конфеты в шоколаде </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25</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15332290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глушилка</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28</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15320000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сок</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31</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15333100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Томатная паста</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35</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15331180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Консервы горох</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36</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15331178</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Консервы кукуруза</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40</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15311100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Картофель</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41</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15331167</w:t>
            </w:r>
          </w:p>
        </w:tc>
        <w:tc>
          <w:tcPr>
            <w:tcW w:w="2374" w:type="dxa"/>
            <w:gridSpan w:val="4"/>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Зеленый,смешанный</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C7A11" w:rsidRPr="00B138F3" w:rsidTr="006B3BFB">
        <w:trPr>
          <w:trHeight w:val="120"/>
          <w:jc w:val="center"/>
        </w:trPr>
        <w:tc>
          <w:tcPr>
            <w:tcW w:w="1632" w:type="dxa"/>
            <w:gridSpan w:val="2"/>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54</w:t>
            </w:r>
          </w:p>
        </w:tc>
        <w:tc>
          <w:tcPr>
            <w:tcW w:w="2120" w:type="dxa"/>
            <w:tcBorders>
              <w:top w:val="single" w:sz="4" w:space="0" w:color="auto"/>
              <w:left w:val="single" w:sz="4" w:space="0" w:color="auto"/>
              <w:bottom w:val="single" w:sz="4" w:space="0" w:color="auto"/>
              <w:right w:val="single" w:sz="4" w:space="0" w:color="auto"/>
            </w:tcBorders>
          </w:tcPr>
          <w:p w:rsidR="006C7A11" w:rsidRPr="00BA5C6A" w:rsidRDefault="006C7A11" w:rsidP="006C7A11">
            <w:r w:rsidRPr="00BA5C6A">
              <w:t>15842100</w:t>
            </w:r>
          </w:p>
        </w:tc>
        <w:tc>
          <w:tcPr>
            <w:tcW w:w="2374" w:type="dxa"/>
            <w:gridSpan w:val="4"/>
            <w:tcBorders>
              <w:top w:val="single" w:sz="4" w:space="0" w:color="auto"/>
              <w:left w:val="single" w:sz="4" w:space="0" w:color="auto"/>
              <w:bottom w:val="single" w:sz="4" w:space="0" w:color="auto"/>
              <w:right w:val="single" w:sz="4" w:space="0" w:color="auto"/>
            </w:tcBorders>
          </w:tcPr>
          <w:p w:rsidR="006C7A11" w:rsidRDefault="006C7A11" w:rsidP="006C7A11">
            <w:r w:rsidRPr="00BA5C6A">
              <w:t>Шоколад/шоколад продукт/</w:t>
            </w:r>
          </w:p>
        </w:tc>
        <w:tc>
          <w:tcPr>
            <w:tcW w:w="85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919"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3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8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513" w:type="dxa"/>
            <w:gridSpan w:val="2"/>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02"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653"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5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75"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64"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828"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c>
          <w:tcPr>
            <w:tcW w:w="721" w:type="dxa"/>
          </w:tcPr>
          <w:p w:rsidR="006C7A11" w:rsidRPr="00AE56D0" w:rsidRDefault="006C7A11" w:rsidP="006C7A11">
            <w:pPr>
              <w:rPr>
                <w:rFonts w:ascii="GHEA Grapalat" w:hAnsi="GHEA Grapalat"/>
                <w:sz w:val="22"/>
                <w:szCs w:val="22"/>
                <w:lang w:val="pt-BR"/>
              </w:rPr>
            </w:pPr>
            <w:r w:rsidRPr="00AE56D0">
              <w:rPr>
                <w:rFonts w:ascii="GHEA Grapalat" w:hAnsi="GHEA Grapalat"/>
                <w:sz w:val="22"/>
                <w:szCs w:val="22"/>
                <w:lang w:val="pt-BR"/>
              </w:rPr>
              <w:t>... %</w:t>
            </w:r>
          </w:p>
        </w:tc>
      </w:tr>
      <w:tr w:rsidR="006B3BFB" w:rsidRPr="00B138F3" w:rsidTr="006B3B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6"/>
          <w:wAfter w:w="10822" w:type="dxa"/>
          <w:jc w:val="center"/>
        </w:trPr>
        <w:tc>
          <w:tcPr>
            <w:tcW w:w="969" w:type="dxa"/>
          </w:tcPr>
          <w:p w:rsidR="006B3BFB" w:rsidRPr="00727C2E" w:rsidRDefault="006B3BFB" w:rsidP="006B3BFB">
            <w:pPr>
              <w:rPr>
                <w:rFonts w:ascii="Sylfaen" w:hAnsi="Sylfaen"/>
                <w:b/>
                <w:sz w:val="16"/>
                <w:szCs w:val="16"/>
              </w:rPr>
            </w:pPr>
          </w:p>
        </w:tc>
        <w:tc>
          <w:tcPr>
            <w:tcW w:w="4162" w:type="dxa"/>
            <w:gridSpan w:val="4"/>
            <w:vAlign w:val="center"/>
          </w:tcPr>
          <w:p w:rsidR="006B3BFB" w:rsidRPr="00625807" w:rsidRDefault="006B3BFB" w:rsidP="006B3BFB">
            <w:pPr>
              <w:jc w:val="center"/>
              <w:rPr>
                <w:rFonts w:ascii="GHEA Grapalat" w:hAnsi="GHEA Grapalat"/>
                <w:color w:val="000000"/>
                <w:sz w:val="16"/>
                <w:szCs w:val="16"/>
              </w:rPr>
            </w:pPr>
          </w:p>
        </w:tc>
      </w:tr>
      <w:tr w:rsidR="006B3BFB" w:rsidRPr="006B3BFB" w:rsidTr="006B3B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9"/>
          <w:wAfter w:w="6314" w:type="dxa"/>
          <w:jc w:val="center"/>
        </w:trPr>
        <w:tc>
          <w:tcPr>
            <w:tcW w:w="4536" w:type="dxa"/>
            <w:gridSpan w:val="4"/>
          </w:tcPr>
          <w:p w:rsidR="006B3BFB" w:rsidRPr="006B3BFB" w:rsidRDefault="006B3BFB" w:rsidP="006B3BFB">
            <w:pPr>
              <w:widowControl w:val="0"/>
              <w:spacing w:after="160"/>
              <w:jc w:val="right"/>
              <w:rPr>
                <w:rFonts w:ascii="GHEA Grapalat" w:hAnsi="GHEA Grapalat"/>
                <w:b/>
                <w:bCs/>
              </w:rPr>
            </w:pPr>
            <w:r w:rsidRPr="006B3BFB">
              <w:rPr>
                <w:rFonts w:ascii="GHEA Grapalat" w:hAnsi="GHEA Grapalat"/>
                <w:b/>
              </w:rPr>
              <w:t>ПОКУПАТЕЛЬ</w:t>
            </w:r>
          </w:p>
          <w:p w:rsidR="006B3BFB" w:rsidRPr="006B3BFB" w:rsidRDefault="006B3BFB" w:rsidP="006B3BFB">
            <w:pPr>
              <w:widowControl w:val="0"/>
              <w:spacing w:after="160"/>
              <w:jc w:val="right"/>
              <w:rPr>
                <w:rFonts w:ascii="GHEA Grapalat" w:hAnsi="GHEA Grapalat"/>
              </w:rPr>
            </w:pPr>
          </w:p>
          <w:p w:rsidR="006B3BFB" w:rsidRPr="006B3BFB" w:rsidRDefault="006B3BFB" w:rsidP="006B3BFB">
            <w:pPr>
              <w:widowControl w:val="0"/>
              <w:spacing w:after="160"/>
              <w:jc w:val="right"/>
              <w:rPr>
                <w:rFonts w:ascii="GHEA Grapalat" w:hAnsi="GHEA Grapalat"/>
              </w:rPr>
            </w:pPr>
            <w:r w:rsidRPr="006B3BFB">
              <w:rPr>
                <w:rFonts w:ascii="GHEA Grapalat" w:hAnsi="GHEA Grapalat"/>
              </w:rPr>
              <w:t>_____</w:t>
            </w:r>
          </w:p>
          <w:p w:rsidR="006B3BFB" w:rsidRPr="006B3BFB" w:rsidRDefault="006B3BFB" w:rsidP="006B3BFB">
            <w:pPr>
              <w:widowControl w:val="0"/>
              <w:spacing w:after="160"/>
              <w:jc w:val="right"/>
              <w:rPr>
                <w:rFonts w:ascii="GHEA Grapalat" w:hAnsi="GHEA Grapalat"/>
              </w:rPr>
            </w:pPr>
            <w:r w:rsidRPr="006B3BFB">
              <w:rPr>
                <w:rFonts w:ascii="GHEA Grapalat" w:hAnsi="GHEA Grapalat"/>
              </w:rPr>
              <w:t>/подпись/</w:t>
            </w:r>
          </w:p>
          <w:p w:rsidR="006B3BFB" w:rsidRPr="006B3BFB" w:rsidRDefault="006B3BFB" w:rsidP="006B3BFB">
            <w:pPr>
              <w:widowControl w:val="0"/>
              <w:spacing w:after="160"/>
              <w:jc w:val="right"/>
              <w:rPr>
                <w:rFonts w:ascii="GHEA Grapalat" w:hAnsi="GHEA Grapalat"/>
              </w:rPr>
            </w:pPr>
            <w:r w:rsidRPr="006B3BFB">
              <w:rPr>
                <w:rFonts w:ascii="GHEA Grapalat" w:hAnsi="GHEA Grapalat"/>
              </w:rPr>
              <w:t>М. П.</w:t>
            </w:r>
          </w:p>
        </w:tc>
        <w:tc>
          <w:tcPr>
            <w:tcW w:w="760" w:type="dxa"/>
            <w:gridSpan w:val="2"/>
          </w:tcPr>
          <w:p w:rsidR="006B3BFB" w:rsidRPr="006B3BFB" w:rsidRDefault="006B3BFB" w:rsidP="006B3BFB">
            <w:pPr>
              <w:widowControl w:val="0"/>
              <w:spacing w:after="160"/>
              <w:jc w:val="right"/>
              <w:rPr>
                <w:rFonts w:ascii="GHEA Grapalat" w:hAnsi="GHEA Grapalat"/>
              </w:rPr>
            </w:pPr>
          </w:p>
        </w:tc>
        <w:tc>
          <w:tcPr>
            <w:tcW w:w="4343" w:type="dxa"/>
            <w:gridSpan w:val="6"/>
          </w:tcPr>
          <w:p w:rsidR="006B3BFB" w:rsidRPr="006B3BFB" w:rsidRDefault="006B3BFB" w:rsidP="006B3BFB">
            <w:pPr>
              <w:widowControl w:val="0"/>
              <w:spacing w:after="160"/>
              <w:jc w:val="right"/>
              <w:rPr>
                <w:rFonts w:ascii="GHEA Grapalat" w:hAnsi="GHEA Grapalat"/>
                <w:b/>
                <w:bCs/>
              </w:rPr>
            </w:pPr>
            <w:r w:rsidRPr="006B3BFB">
              <w:rPr>
                <w:rFonts w:ascii="GHEA Grapalat" w:hAnsi="GHEA Grapalat"/>
                <w:b/>
              </w:rPr>
              <w:t>ПРОДАВЕЦ</w:t>
            </w:r>
          </w:p>
          <w:p w:rsidR="006B3BFB" w:rsidRPr="006B3BFB" w:rsidRDefault="006B3BFB" w:rsidP="006B3BFB">
            <w:pPr>
              <w:widowControl w:val="0"/>
              <w:spacing w:after="160"/>
              <w:jc w:val="right"/>
              <w:rPr>
                <w:rFonts w:ascii="GHEA Grapalat" w:hAnsi="GHEA Grapalat"/>
                <w:lang w:val="en-US"/>
              </w:rPr>
            </w:pPr>
            <w:r w:rsidRPr="006B3BFB">
              <w:rPr>
                <w:rFonts w:ascii="GHEA Grapalat" w:hAnsi="GHEA Grapalat"/>
                <w:lang w:val="en-US"/>
              </w:rPr>
              <w:lastRenderedPageBreak/>
              <w:t>______________________</w:t>
            </w:r>
          </w:p>
          <w:p w:rsidR="006B3BFB" w:rsidRPr="006B3BFB" w:rsidRDefault="006B3BFB" w:rsidP="006B3BFB">
            <w:pPr>
              <w:widowControl w:val="0"/>
              <w:spacing w:after="160"/>
              <w:jc w:val="right"/>
              <w:rPr>
                <w:rFonts w:ascii="GHEA Grapalat" w:hAnsi="GHEA Grapalat"/>
              </w:rPr>
            </w:pPr>
            <w:r w:rsidRPr="006B3BFB">
              <w:rPr>
                <w:rFonts w:ascii="GHEA Grapalat" w:hAnsi="GHEA Grapalat"/>
              </w:rPr>
              <w:t>/подпись/</w:t>
            </w:r>
          </w:p>
          <w:p w:rsidR="006B3BFB" w:rsidRPr="006B3BFB" w:rsidRDefault="006B3BFB" w:rsidP="006B3BFB">
            <w:pPr>
              <w:widowControl w:val="0"/>
              <w:spacing w:after="160"/>
              <w:jc w:val="right"/>
              <w:rPr>
                <w:rFonts w:ascii="GHEA Grapalat" w:hAnsi="GHEA Grapalat"/>
              </w:rPr>
            </w:pPr>
            <w:r w:rsidRPr="006B3BFB">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F17492">
          <w:footnotePr>
            <w:pos w:val="beneathText"/>
          </w:footnotePr>
          <w:pgSz w:w="16838" w:h="11906" w:orient="landscape" w:code="9"/>
          <w:pgMar w:top="567" w:right="567" w:bottom="567" w:left="1021"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p>
    <w:p w:rsidR="00071D1C" w:rsidRPr="00B138F3" w:rsidRDefault="00071D1C" w:rsidP="00B138F3">
      <w:pPr>
        <w:rPr>
          <w:rFonts w:ascii="GHEA Grapalat" w:hAnsi="GHEA Grapalat"/>
          <w:lang w:val="en-US"/>
        </w:rPr>
      </w:pPr>
      <w:r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E29" w:rsidRDefault="00614E29">
      <w:r>
        <w:separator/>
      </w:r>
    </w:p>
  </w:endnote>
  <w:endnote w:type="continuationSeparator" w:id="0">
    <w:p w:rsidR="00614E29" w:rsidRDefault="00614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Roboto">
    <w:altName w:val="Times New Roman"/>
    <w:panose1 w:val="00000000000000000000"/>
    <w:charset w:val="00"/>
    <w:family w:val="roman"/>
    <w:notTrueType/>
    <w:pitch w:val="default"/>
  </w:font>
  <w:font w:name="Arial AM">
    <w:altName w:val="Arial"/>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F43A1D" w:rsidRPr="00C861E9" w:rsidRDefault="00F43A1D">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70AD3">
          <w:rPr>
            <w:rFonts w:ascii="GHEA Grapalat" w:hAnsi="GHEA Grapalat"/>
            <w:noProof/>
            <w:sz w:val="24"/>
            <w:szCs w:val="24"/>
          </w:rPr>
          <w:t>13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E29" w:rsidRDefault="00614E29">
      <w:r>
        <w:separator/>
      </w:r>
    </w:p>
  </w:footnote>
  <w:footnote w:type="continuationSeparator" w:id="0">
    <w:p w:rsidR="00614E29" w:rsidRDefault="00614E29">
      <w:r>
        <w:continuationSeparator/>
      </w:r>
    </w:p>
  </w:footnote>
  <w:footnote w:id="1">
    <w:p w:rsidR="00F43A1D" w:rsidRPr="00CD6B60" w:rsidRDefault="00F43A1D" w:rsidP="00FC69A8">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F43A1D" w:rsidRPr="00CD6B60" w:rsidRDefault="00F43A1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43A1D" w:rsidRPr="00CD6B60" w:rsidRDefault="00F43A1D"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43A1D" w:rsidRPr="00CD6B60" w:rsidRDefault="00F43A1D"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F43A1D" w:rsidRPr="008842CE" w:rsidRDefault="00F43A1D" w:rsidP="0093610F">
      <w:pPr>
        <w:pStyle w:val="af2"/>
        <w:widowControl w:val="0"/>
        <w:jc w:val="both"/>
        <w:rPr>
          <w:rFonts w:ascii="GHEA Grapalat" w:hAnsi="GHEA Grapalat"/>
          <w:lang w:val="af-ZA"/>
        </w:rPr>
      </w:pPr>
      <w:r>
        <w:rPr>
          <w:rStyle w:val="af6"/>
        </w:rPr>
        <w:t>11</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43A1D" w:rsidRPr="000811C1" w:rsidRDefault="00F43A1D">
      <w:pPr>
        <w:pStyle w:val="af2"/>
        <w:rPr>
          <w:lang w:val="af-ZA"/>
        </w:rPr>
      </w:pPr>
    </w:p>
  </w:footnote>
  <w:footnote w:id="3">
    <w:p w:rsidR="00F43A1D" w:rsidRPr="00A31673" w:rsidRDefault="00F43A1D">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F43A1D" w:rsidRDefault="00F43A1D"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43A1D" w:rsidRDefault="00F43A1D" w:rsidP="006B3E56">
      <w:pPr>
        <w:pStyle w:val="af2"/>
        <w:rPr>
          <w:rFonts w:asciiTheme="minorHAnsi" w:hAnsiTheme="minorHAnsi"/>
          <w:lang w:val="af-ZA"/>
        </w:rPr>
      </w:pPr>
    </w:p>
  </w:footnote>
  <w:footnote w:id="5">
    <w:p w:rsidR="00F43A1D" w:rsidRPr="00D3436F" w:rsidRDefault="00F43A1D"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43A1D" w:rsidRPr="00D3436F" w:rsidRDefault="00F43A1D">
      <w:pPr>
        <w:pStyle w:val="af2"/>
        <w:rPr>
          <w:lang w:val="es-ES"/>
        </w:rPr>
      </w:pPr>
    </w:p>
  </w:footnote>
  <w:footnote w:id="6">
    <w:p w:rsidR="00F43A1D" w:rsidRPr="008842CE" w:rsidRDefault="00F43A1D" w:rsidP="003D2FE2">
      <w:pPr>
        <w:pStyle w:val="af2"/>
        <w:jc w:val="both"/>
      </w:pPr>
    </w:p>
  </w:footnote>
  <w:footnote w:id="7">
    <w:p w:rsidR="00F43A1D" w:rsidRPr="008842CE" w:rsidRDefault="00F43A1D" w:rsidP="000A214C">
      <w:pPr>
        <w:pStyle w:val="af2"/>
        <w:jc w:val="both"/>
      </w:pPr>
    </w:p>
  </w:footnote>
  <w:footnote w:id="8">
    <w:p w:rsidR="00F43A1D" w:rsidRPr="00D3436F" w:rsidRDefault="00F43A1D" w:rsidP="00D3436F">
      <w:pPr>
        <w:pStyle w:val="af2"/>
        <w:widowControl w:val="0"/>
        <w:jc w:val="both"/>
        <w:rPr>
          <w:lang w:val="af-ZA"/>
        </w:rPr>
      </w:pPr>
      <w:r>
        <w:rPr>
          <w:rStyle w:val="af6"/>
        </w:rPr>
        <w:t>17</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F43A1D" w:rsidRPr="008842CE" w:rsidRDefault="00F43A1D" w:rsidP="005E52ED">
      <w:pPr>
        <w:pStyle w:val="af2"/>
        <w:widowControl w:val="0"/>
        <w:jc w:val="both"/>
        <w:rPr>
          <w:rFonts w:ascii="GHEA Grapalat" w:hAnsi="GHEA Grapalat"/>
          <w:lang w:val="hy-AM"/>
        </w:rPr>
      </w:pPr>
      <w:r>
        <w:rPr>
          <w:rStyle w:val="af6"/>
        </w:rPr>
        <w:t>18</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43A1D" w:rsidRPr="00D3436F" w:rsidRDefault="00F43A1D">
      <w:pPr>
        <w:pStyle w:val="af2"/>
        <w:rPr>
          <w:lang w:val="hy-AM"/>
        </w:rPr>
      </w:pPr>
    </w:p>
  </w:footnote>
  <w:footnote w:id="10">
    <w:p w:rsidR="00F43A1D" w:rsidRPr="008842CE" w:rsidRDefault="00F43A1D" w:rsidP="00D90640">
      <w:pPr>
        <w:pStyle w:val="af2"/>
        <w:widowControl w:val="0"/>
        <w:jc w:val="both"/>
        <w:rPr>
          <w:rFonts w:ascii="GHEA Grapalat" w:hAnsi="GHEA Grapalat"/>
          <w:lang w:val="hy-AM"/>
        </w:rPr>
      </w:pPr>
      <w:r>
        <w:rPr>
          <w:rStyle w:val="af6"/>
        </w:rPr>
        <w:t>19</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F43A1D" w:rsidRPr="00E85250" w:rsidRDefault="00F43A1D" w:rsidP="00D90640">
      <w:pPr>
        <w:widowControl w:val="0"/>
        <w:spacing w:after="160" w:line="360" w:lineRule="auto"/>
        <w:ind w:firstLine="709"/>
        <w:jc w:val="both"/>
        <w:rPr>
          <w:rFonts w:ascii="GHEA Grapalat" w:hAnsi="GHEA Grapalat"/>
          <w:lang w:val="hy-AM"/>
        </w:rPr>
      </w:pPr>
    </w:p>
    <w:p w:rsidR="00F43A1D" w:rsidRPr="00D3436F" w:rsidRDefault="00F43A1D">
      <w:pPr>
        <w:pStyle w:val="af2"/>
        <w:rPr>
          <w:lang w:val="hy-AM"/>
        </w:rPr>
      </w:pPr>
    </w:p>
  </w:footnote>
  <w:footnote w:id="11">
    <w:p w:rsidR="00F43A1D" w:rsidRPr="00402BC3" w:rsidRDefault="00F43A1D" w:rsidP="000D6018">
      <w:pPr>
        <w:pStyle w:val="af2"/>
        <w:jc w:val="both"/>
        <w:rPr>
          <w:rFonts w:ascii="GHEA Grapalat" w:hAnsi="GHEA Grapalat"/>
          <w:i/>
        </w:rPr>
      </w:pPr>
      <w:r>
        <w:rPr>
          <w:rStyle w:val="af6"/>
        </w:rPr>
        <w:t>20</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43A1D" w:rsidRPr="00552088" w:rsidRDefault="00F43A1D"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43A1D" w:rsidRPr="00D3436F" w:rsidRDefault="00F43A1D">
      <w:pPr>
        <w:pStyle w:val="af2"/>
        <w:rPr>
          <w:lang w:val="hy-AM"/>
        </w:rPr>
      </w:pPr>
    </w:p>
  </w:footnote>
  <w:footnote w:id="12">
    <w:p w:rsidR="00F43A1D" w:rsidRPr="008842CE" w:rsidRDefault="00F43A1D" w:rsidP="00D32870">
      <w:pPr>
        <w:pStyle w:val="af2"/>
        <w:widowControl w:val="0"/>
        <w:jc w:val="both"/>
        <w:rPr>
          <w:rFonts w:ascii="GHEA Grapalat" w:hAnsi="GHEA Grapalat"/>
          <w:lang w:val="hy-AM"/>
        </w:rPr>
      </w:pPr>
      <w:r>
        <w:rPr>
          <w:rStyle w:val="af6"/>
        </w:rPr>
        <w:t>21</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F43A1D" w:rsidRPr="00D3436F" w:rsidRDefault="00F43A1D">
      <w:pPr>
        <w:pStyle w:val="af2"/>
        <w:rPr>
          <w:lang w:val="hy-AM"/>
        </w:rPr>
      </w:pPr>
    </w:p>
  </w:footnote>
  <w:footnote w:id="13">
    <w:p w:rsidR="00F43A1D" w:rsidRPr="00D3436F" w:rsidRDefault="00F43A1D" w:rsidP="00D3436F">
      <w:pPr>
        <w:pStyle w:val="af2"/>
        <w:widowControl w:val="0"/>
        <w:jc w:val="both"/>
        <w:rPr>
          <w:lang w:val="hy-AM"/>
        </w:rPr>
      </w:pPr>
      <w:r>
        <w:rPr>
          <w:rStyle w:val="af6"/>
        </w:rPr>
        <w:t>22</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F43A1D" w:rsidRPr="008842CE" w:rsidRDefault="00F43A1D" w:rsidP="00084B51">
      <w:pPr>
        <w:pStyle w:val="af2"/>
        <w:widowControl w:val="0"/>
        <w:jc w:val="both"/>
        <w:rPr>
          <w:rFonts w:ascii="GHEA Grapalat" w:hAnsi="GHEA Grapalat"/>
          <w:lang w:val="hy-AM"/>
        </w:rPr>
      </w:pPr>
      <w:r>
        <w:rPr>
          <w:rStyle w:val="af6"/>
        </w:rPr>
        <w:t>23</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43A1D" w:rsidRPr="00D3436F" w:rsidRDefault="00F43A1D">
      <w:pPr>
        <w:pStyle w:val="af2"/>
        <w:rPr>
          <w:lang w:val="hy-AM"/>
        </w:rPr>
      </w:pPr>
    </w:p>
  </w:footnote>
  <w:footnote w:id="15">
    <w:p w:rsidR="00F43A1D" w:rsidRPr="008842CE" w:rsidRDefault="00F43A1D" w:rsidP="00413390">
      <w:pPr>
        <w:pStyle w:val="af2"/>
        <w:widowControl w:val="0"/>
        <w:jc w:val="both"/>
        <w:rPr>
          <w:rFonts w:ascii="GHEA Grapalat" w:hAnsi="GHEA Grapalat"/>
          <w:lang w:val="hy-AM"/>
        </w:rPr>
      </w:pPr>
      <w:r>
        <w:rPr>
          <w:rStyle w:val="af6"/>
        </w:rPr>
        <w:t>24</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p>
    <w:p w:rsidR="00F43A1D" w:rsidRPr="008842CE" w:rsidRDefault="00F43A1D"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F43A1D" w:rsidRPr="00D3436F" w:rsidRDefault="00F43A1D">
      <w:pPr>
        <w:pStyle w:val="af2"/>
        <w:rPr>
          <w:lang w:val="hy-AM"/>
        </w:rPr>
      </w:pPr>
    </w:p>
  </w:footnote>
  <w:footnote w:id="16">
    <w:p w:rsidR="00F43A1D" w:rsidRPr="00C90021" w:rsidRDefault="00F43A1D" w:rsidP="008842CE">
      <w:pPr>
        <w:pStyle w:val="af2"/>
        <w:widowControl w:val="0"/>
        <w:jc w:val="both"/>
        <w:rPr>
          <w:rFonts w:ascii="GHEA Grapalat" w:hAnsi="GHEA Grapalat"/>
          <w:i/>
        </w:rPr>
      </w:pPr>
    </w:p>
    <w:p w:rsidR="00F43A1D" w:rsidRPr="00E861BF" w:rsidRDefault="00F43A1D"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7">
    <w:p w:rsidR="00F43A1D" w:rsidRPr="008842CE" w:rsidRDefault="00F43A1D" w:rsidP="008842CE">
      <w:pPr>
        <w:pStyle w:val="af2"/>
        <w:widowControl w:val="0"/>
        <w:jc w:val="both"/>
      </w:pPr>
      <w:r w:rsidRPr="008842CE">
        <w:rPr>
          <w:rStyle w:val="af6"/>
        </w:rPr>
        <w:t>*</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8">
    <w:p w:rsidR="00F43A1D" w:rsidRPr="008842CE" w:rsidRDefault="00F43A1D" w:rsidP="00864B8A">
      <w:pPr>
        <w:widowControl w:val="0"/>
        <w:jc w:val="both"/>
        <w:rPr>
          <w:rFonts w:ascii="GHEA Grapalat" w:hAnsi="GHEA Grapalat"/>
          <w:i/>
          <w:sz w:val="20"/>
          <w:szCs w:val="20"/>
        </w:rPr>
      </w:pPr>
      <w:r w:rsidRPr="008842CE">
        <w:rPr>
          <w:rStyle w:val="af6"/>
          <w:sz w:val="20"/>
          <w:szCs w:val="20"/>
        </w:rPr>
        <w:t>**</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5"/>
  </w:num>
  <w:num w:numId="5">
    <w:abstractNumId w:val="2"/>
  </w:num>
  <w:num w:numId="6">
    <w:abstractNumId w:val="1"/>
  </w:num>
  <w:num w:numId="7">
    <w:abstractNumId w:val="0"/>
  </w:num>
  <w:num w:numId="8">
    <w:abstractNumId w:val="4"/>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7F1"/>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AD3"/>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BFA"/>
    <w:rsid w:val="000C264F"/>
    <w:rsid w:val="000C36C6"/>
    <w:rsid w:val="000C3F69"/>
    <w:rsid w:val="000C56E2"/>
    <w:rsid w:val="000C5A09"/>
    <w:rsid w:val="000C6BA1"/>
    <w:rsid w:val="000C6E1C"/>
    <w:rsid w:val="000C6F81"/>
    <w:rsid w:val="000D07E4"/>
    <w:rsid w:val="000D10F1"/>
    <w:rsid w:val="000D16B6"/>
    <w:rsid w:val="000D1BED"/>
    <w:rsid w:val="000D1D92"/>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01D"/>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640"/>
    <w:rsid w:val="00103763"/>
    <w:rsid w:val="001046E6"/>
    <w:rsid w:val="00104861"/>
    <w:rsid w:val="00104A4B"/>
    <w:rsid w:val="00106365"/>
    <w:rsid w:val="00106D44"/>
    <w:rsid w:val="00106DEE"/>
    <w:rsid w:val="0011019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59E"/>
    <w:rsid w:val="00126D48"/>
    <w:rsid w:val="001276C9"/>
    <w:rsid w:val="00127F94"/>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356"/>
    <w:rsid w:val="00152564"/>
    <w:rsid w:val="00152788"/>
    <w:rsid w:val="00153A85"/>
    <w:rsid w:val="00153B9F"/>
    <w:rsid w:val="00153C87"/>
    <w:rsid w:val="00154C35"/>
    <w:rsid w:val="00155805"/>
    <w:rsid w:val="0015583C"/>
    <w:rsid w:val="0015589E"/>
    <w:rsid w:val="00155C35"/>
    <w:rsid w:val="001561A5"/>
    <w:rsid w:val="00157563"/>
    <w:rsid w:val="001578A1"/>
    <w:rsid w:val="001578D4"/>
    <w:rsid w:val="0016001A"/>
    <w:rsid w:val="001600FF"/>
    <w:rsid w:val="0016055A"/>
    <w:rsid w:val="001609F6"/>
    <w:rsid w:val="00160AE4"/>
    <w:rsid w:val="00160BB4"/>
    <w:rsid w:val="00160D59"/>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7CF"/>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5B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A3A"/>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C3A"/>
    <w:rsid w:val="00226DBB"/>
    <w:rsid w:val="002273AD"/>
    <w:rsid w:val="0022770A"/>
    <w:rsid w:val="00227C9F"/>
    <w:rsid w:val="00230B12"/>
    <w:rsid w:val="00230C8F"/>
    <w:rsid w:val="002318AE"/>
    <w:rsid w:val="00232FE2"/>
    <w:rsid w:val="00233B5F"/>
    <w:rsid w:val="00233BB7"/>
    <w:rsid w:val="00234E05"/>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3562"/>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5EB7"/>
    <w:rsid w:val="00286CDB"/>
    <w:rsid w:val="0028726A"/>
    <w:rsid w:val="00291919"/>
    <w:rsid w:val="00291EFF"/>
    <w:rsid w:val="002926D4"/>
    <w:rsid w:val="00293A25"/>
    <w:rsid w:val="00293A76"/>
    <w:rsid w:val="002941F2"/>
    <w:rsid w:val="00294BD5"/>
    <w:rsid w:val="00294F67"/>
    <w:rsid w:val="00294FFF"/>
    <w:rsid w:val="0029515A"/>
    <w:rsid w:val="0029537B"/>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A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310"/>
    <w:rsid w:val="002F1AB3"/>
    <w:rsid w:val="002F1F78"/>
    <w:rsid w:val="002F2045"/>
    <w:rsid w:val="002F2657"/>
    <w:rsid w:val="002F2A55"/>
    <w:rsid w:val="002F2B23"/>
    <w:rsid w:val="002F35FE"/>
    <w:rsid w:val="002F392D"/>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59FD"/>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3E"/>
    <w:rsid w:val="003579C1"/>
    <w:rsid w:val="00357A33"/>
    <w:rsid w:val="00357AA2"/>
    <w:rsid w:val="00357D48"/>
    <w:rsid w:val="00357E1B"/>
    <w:rsid w:val="003605D5"/>
    <w:rsid w:val="003607CE"/>
    <w:rsid w:val="0036230B"/>
    <w:rsid w:val="003629F7"/>
    <w:rsid w:val="003630DB"/>
    <w:rsid w:val="00363298"/>
    <w:rsid w:val="00363335"/>
    <w:rsid w:val="00363627"/>
    <w:rsid w:val="00363A54"/>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341"/>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F64"/>
    <w:rsid w:val="0038400D"/>
    <w:rsid w:val="0038438D"/>
    <w:rsid w:val="0038517B"/>
    <w:rsid w:val="00385C27"/>
    <w:rsid w:val="00386E4B"/>
    <w:rsid w:val="003870B7"/>
    <w:rsid w:val="003871DA"/>
    <w:rsid w:val="00391276"/>
    <w:rsid w:val="0039134D"/>
    <w:rsid w:val="00391E56"/>
    <w:rsid w:val="00391F90"/>
    <w:rsid w:val="00392525"/>
    <w:rsid w:val="00392A56"/>
    <w:rsid w:val="0039338D"/>
    <w:rsid w:val="003946B4"/>
    <w:rsid w:val="00394990"/>
    <w:rsid w:val="003949A5"/>
    <w:rsid w:val="00395D6D"/>
    <w:rsid w:val="00395F4A"/>
    <w:rsid w:val="003960EA"/>
    <w:rsid w:val="0039646A"/>
    <w:rsid w:val="0039661E"/>
    <w:rsid w:val="00396D60"/>
    <w:rsid w:val="003972CC"/>
    <w:rsid w:val="00397DC0"/>
    <w:rsid w:val="003A054D"/>
    <w:rsid w:val="003A0A31"/>
    <w:rsid w:val="003A0D34"/>
    <w:rsid w:val="003A145D"/>
    <w:rsid w:val="003A1EBB"/>
    <w:rsid w:val="003A2BE0"/>
    <w:rsid w:val="003A2D11"/>
    <w:rsid w:val="003A39AC"/>
    <w:rsid w:val="003A4475"/>
    <w:rsid w:val="003A5049"/>
    <w:rsid w:val="003A5533"/>
    <w:rsid w:val="003A62A4"/>
    <w:rsid w:val="003A645E"/>
    <w:rsid w:val="003A6791"/>
    <w:rsid w:val="003A734A"/>
    <w:rsid w:val="003B0D6E"/>
    <w:rsid w:val="003B1FC0"/>
    <w:rsid w:val="003B3302"/>
    <w:rsid w:val="003B3A13"/>
    <w:rsid w:val="003B3E74"/>
    <w:rsid w:val="003B4A74"/>
    <w:rsid w:val="003B585C"/>
    <w:rsid w:val="003B5913"/>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4619"/>
    <w:rsid w:val="003C53D4"/>
    <w:rsid w:val="003C5795"/>
    <w:rsid w:val="003C5E16"/>
    <w:rsid w:val="003C61D5"/>
    <w:rsid w:val="003C670C"/>
    <w:rsid w:val="003C6A92"/>
    <w:rsid w:val="003C7160"/>
    <w:rsid w:val="003C78D9"/>
    <w:rsid w:val="003D0075"/>
    <w:rsid w:val="003D0906"/>
    <w:rsid w:val="003D0E3C"/>
    <w:rsid w:val="003D14E9"/>
    <w:rsid w:val="003D1CF4"/>
    <w:rsid w:val="003D2FE2"/>
    <w:rsid w:val="003D3964"/>
    <w:rsid w:val="003D56A5"/>
    <w:rsid w:val="003D5CAF"/>
    <w:rsid w:val="003D7720"/>
    <w:rsid w:val="003D7F8E"/>
    <w:rsid w:val="003E01D5"/>
    <w:rsid w:val="003E029A"/>
    <w:rsid w:val="003E077D"/>
    <w:rsid w:val="003E0A5B"/>
    <w:rsid w:val="003E0C35"/>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1AEB"/>
    <w:rsid w:val="00422009"/>
    <w:rsid w:val="00422802"/>
    <w:rsid w:val="00424255"/>
    <w:rsid w:val="00427EAA"/>
    <w:rsid w:val="004300C2"/>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0D7"/>
    <w:rsid w:val="0045525D"/>
    <w:rsid w:val="004553CA"/>
    <w:rsid w:val="0045669A"/>
    <w:rsid w:val="00456B02"/>
    <w:rsid w:val="00457745"/>
    <w:rsid w:val="00460CA5"/>
    <w:rsid w:val="0046186C"/>
    <w:rsid w:val="0046188C"/>
    <w:rsid w:val="004623A3"/>
    <w:rsid w:val="00462E00"/>
    <w:rsid w:val="00463606"/>
    <w:rsid w:val="004636DA"/>
    <w:rsid w:val="00463B0B"/>
    <w:rsid w:val="00464346"/>
    <w:rsid w:val="004647CB"/>
    <w:rsid w:val="0046481A"/>
    <w:rsid w:val="00464D3A"/>
    <w:rsid w:val="00464DA7"/>
    <w:rsid w:val="0046522E"/>
    <w:rsid w:val="0046586E"/>
    <w:rsid w:val="00465E98"/>
    <w:rsid w:val="00466714"/>
    <w:rsid w:val="00466F7A"/>
    <w:rsid w:val="004672FC"/>
    <w:rsid w:val="00467B47"/>
    <w:rsid w:val="00467E75"/>
    <w:rsid w:val="00470A33"/>
    <w:rsid w:val="0047117B"/>
    <w:rsid w:val="00471867"/>
    <w:rsid w:val="004719C5"/>
    <w:rsid w:val="004722BC"/>
    <w:rsid w:val="0047258C"/>
    <w:rsid w:val="00472963"/>
    <w:rsid w:val="00472E68"/>
    <w:rsid w:val="00473CF5"/>
    <w:rsid w:val="004749BD"/>
    <w:rsid w:val="00475591"/>
    <w:rsid w:val="00475DA7"/>
    <w:rsid w:val="0047619C"/>
    <w:rsid w:val="004766DB"/>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52D"/>
    <w:rsid w:val="004B2714"/>
    <w:rsid w:val="004B28E1"/>
    <w:rsid w:val="004B2BE3"/>
    <w:rsid w:val="004B2F56"/>
    <w:rsid w:val="004B383E"/>
    <w:rsid w:val="004B4580"/>
    <w:rsid w:val="004B4B72"/>
    <w:rsid w:val="004B5522"/>
    <w:rsid w:val="004B60F5"/>
    <w:rsid w:val="004B61C2"/>
    <w:rsid w:val="004B6A49"/>
    <w:rsid w:val="004B6D52"/>
    <w:rsid w:val="004B7B69"/>
    <w:rsid w:val="004C17D2"/>
    <w:rsid w:val="004C1D9B"/>
    <w:rsid w:val="004C217A"/>
    <w:rsid w:val="004C2BF6"/>
    <w:rsid w:val="004C3803"/>
    <w:rsid w:val="004C3A9F"/>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5FF"/>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447E"/>
    <w:rsid w:val="00504B6E"/>
    <w:rsid w:val="0050550F"/>
    <w:rsid w:val="005066AC"/>
    <w:rsid w:val="00506832"/>
    <w:rsid w:val="0050716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1A2"/>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0EB8"/>
    <w:rsid w:val="005525A4"/>
    <w:rsid w:val="00552934"/>
    <w:rsid w:val="00552D6E"/>
    <w:rsid w:val="00553DFD"/>
    <w:rsid w:val="005544AC"/>
    <w:rsid w:val="0055623A"/>
    <w:rsid w:val="005563D9"/>
    <w:rsid w:val="00556A97"/>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00"/>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0E"/>
    <w:rsid w:val="005939DE"/>
    <w:rsid w:val="00593B80"/>
    <w:rsid w:val="00593E76"/>
    <w:rsid w:val="00594870"/>
    <w:rsid w:val="00594C31"/>
    <w:rsid w:val="00594FEE"/>
    <w:rsid w:val="005953B1"/>
    <w:rsid w:val="005953F4"/>
    <w:rsid w:val="0059608C"/>
    <w:rsid w:val="005960B4"/>
    <w:rsid w:val="005961C4"/>
    <w:rsid w:val="0059636E"/>
    <w:rsid w:val="005A1236"/>
    <w:rsid w:val="005A3009"/>
    <w:rsid w:val="005A3A35"/>
    <w:rsid w:val="005A3D17"/>
    <w:rsid w:val="005A3DC6"/>
    <w:rsid w:val="005A3EB8"/>
    <w:rsid w:val="005A3EDC"/>
    <w:rsid w:val="005A405F"/>
    <w:rsid w:val="005A4086"/>
    <w:rsid w:val="005A4324"/>
    <w:rsid w:val="005A57B8"/>
    <w:rsid w:val="005A6435"/>
    <w:rsid w:val="005A723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24B"/>
    <w:rsid w:val="005C6159"/>
    <w:rsid w:val="005D00A5"/>
    <w:rsid w:val="005D00D6"/>
    <w:rsid w:val="005D0468"/>
    <w:rsid w:val="005D07B2"/>
    <w:rsid w:val="005D0BF1"/>
    <w:rsid w:val="005D0D93"/>
    <w:rsid w:val="005D14F7"/>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24FD"/>
    <w:rsid w:val="005E2F4D"/>
    <w:rsid w:val="005E2FA5"/>
    <w:rsid w:val="005E3501"/>
    <w:rsid w:val="005E38B4"/>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231B"/>
    <w:rsid w:val="006132ED"/>
    <w:rsid w:val="00614934"/>
    <w:rsid w:val="00614E29"/>
    <w:rsid w:val="0061522D"/>
    <w:rsid w:val="006154C5"/>
    <w:rsid w:val="00615570"/>
    <w:rsid w:val="00615B35"/>
    <w:rsid w:val="00617764"/>
    <w:rsid w:val="00617A6E"/>
    <w:rsid w:val="0062023F"/>
    <w:rsid w:val="00620489"/>
    <w:rsid w:val="00621255"/>
    <w:rsid w:val="00621806"/>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E71"/>
    <w:rsid w:val="00655EBD"/>
    <w:rsid w:val="006569FA"/>
    <w:rsid w:val="00660138"/>
    <w:rsid w:val="00660788"/>
    <w:rsid w:val="006607D5"/>
    <w:rsid w:val="006608AD"/>
    <w:rsid w:val="00661E7D"/>
    <w:rsid w:val="0066210E"/>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4B1"/>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BFB"/>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4ADA"/>
    <w:rsid w:val="006C52B3"/>
    <w:rsid w:val="006C679A"/>
    <w:rsid w:val="006C7A11"/>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185"/>
    <w:rsid w:val="00721677"/>
    <w:rsid w:val="00721CBC"/>
    <w:rsid w:val="00722665"/>
    <w:rsid w:val="00723462"/>
    <w:rsid w:val="00723E02"/>
    <w:rsid w:val="007248D6"/>
    <w:rsid w:val="007248F1"/>
    <w:rsid w:val="0072587C"/>
    <w:rsid w:val="00725ED3"/>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6"/>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A7A"/>
    <w:rsid w:val="00796D4A"/>
    <w:rsid w:val="007A12AE"/>
    <w:rsid w:val="007A16FB"/>
    <w:rsid w:val="007A2020"/>
    <w:rsid w:val="007A2E03"/>
    <w:rsid w:val="007A2FC9"/>
    <w:rsid w:val="007A3487"/>
    <w:rsid w:val="007A34A6"/>
    <w:rsid w:val="007A3EE6"/>
    <w:rsid w:val="007A4AFA"/>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7F6B94"/>
    <w:rsid w:val="007F7591"/>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2F04"/>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453"/>
    <w:rsid w:val="008617BA"/>
    <w:rsid w:val="00861BEB"/>
    <w:rsid w:val="00861EC8"/>
    <w:rsid w:val="00862230"/>
    <w:rsid w:val="00862409"/>
    <w:rsid w:val="008626E5"/>
    <w:rsid w:val="008628CD"/>
    <w:rsid w:val="00862C74"/>
    <w:rsid w:val="00863197"/>
    <w:rsid w:val="00863E4D"/>
    <w:rsid w:val="00864B8A"/>
    <w:rsid w:val="00865E9B"/>
    <w:rsid w:val="008702CB"/>
    <w:rsid w:val="008707D8"/>
    <w:rsid w:val="0087121A"/>
    <w:rsid w:val="0087175D"/>
    <w:rsid w:val="00871E55"/>
    <w:rsid w:val="0087222B"/>
    <w:rsid w:val="00873095"/>
    <w:rsid w:val="008730A8"/>
    <w:rsid w:val="00873162"/>
    <w:rsid w:val="0087341E"/>
    <w:rsid w:val="0087360C"/>
    <w:rsid w:val="00873A3C"/>
    <w:rsid w:val="00873FE9"/>
    <w:rsid w:val="008743F2"/>
    <w:rsid w:val="00874EE2"/>
    <w:rsid w:val="008753B3"/>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6F82"/>
    <w:rsid w:val="008875C7"/>
    <w:rsid w:val="00890F86"/>
    <w:rsid w:val="008916DE"/>
    <w:rsid w:val="00892068"/>
    <w:rsid w:val="008920F8"/>
    <w:rsid w:val="00892694"/>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813"/>
    <w:rsid w:val="008C0D41"/>
    <w:rsid w:val="008C16C2"/>
    <w:rsid w:val="008C17DA"/>
    <w:rsid w:val="008C208B"/>
    <w:rsid w:val="008C343E"/>
    <w:rsid w:val="008C3509"/>
    <w:rsid w:val="008C353D"/>
    <w:rsid w:val="008C3B96"/>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3D04"/>
    <w:rsid w:val="008F527F"/>
    <w:rsid w:val="008F6B74"/>
    <w:rsid w:val="00900517"/>
    <w:rsid w:val="00902D0C"/>
    <w:rsid w:val="00902F58"/>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05"/>
    <w:rsid w:val="00911F57"/>
    <w:rsid w:val="009123CA"/>
    <w:rsid w:val="00914B4A"/>
    <w:rsid w:val="00915104"/>
    <w:rsid w:val="00915337"/>
    <w:rsid w:val="00915A97"/>
    <w:rsid w:val="009160C2"/>
    <w:rsid w:val="00916A53"/>
    <w:rsid w:val="00917234"/>
    <w:rsid w:val="00917747"/>
    <w:rsid w:val="00917D50"/>
    <w:rsid w:val="00917FAA"/>
    <w:rsid w:val="00920009"/>
    <w:rsid w:val="0092041F"/>
    <w:rsid w:val="009229DF"/>
    <w:rsid w:val="00923711"/>
    <w:rsid w:val="00924434"/>
    <w:rsid w:val="00924F9E"/>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1FC"/>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4D8"/>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185F"/>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11A"/>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173"/>
    <w:rsid w:val="009F18D0"/>
    <w:rsid w:val="009F1FF7"/>
    <w:rsid w:val="009F2C5D"/>
    <w:rsid w:val="009F2F35"/>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819"/>
    <w:rsid w:val="00A21F69"/>
    <w:rsid w:val="00A22062"/>
    <w:rsid w:val="00A222D7"/>
    <w:rsid w:val="00A22548"/>
    <w:rsid w:val="00A225D9"/>
    <w:rsid w:val="00A22EB5"/>
    <w:rsid w:val="00A23E7B"/>
    <w:rsid w:val="00A24827"/>
    <w:rsid w:val="00A249DB"/>
    <w:rsid w:val="00A24F80"/>
    <w:rsid w:val="00A25D1B"/>
    <w:rsid w:val="00A2704F"/>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2E63"/>
    <w:rsid w:val="00A93710"/>
    <w:rsid w:val="00A943A0"/>
    <w:rsid w:val="00A944D6"/>
    <w:rsid w:val="00A95C09"/>
    <w:rsid w:val="00A961A4"/>
    <w:rsid w:val="00A96293"/>
    <w:rsid w:val="00A96817"/>
    <w:rsid w:val="00A9694C"/>
    <w:rsid w:val="00AA0AD8"/>
    <w:rsid w:val="00AA0F00"/>
    <w:rsid w:val="00AA13E4"/>
    <w:rsid w:val="00AA1BBF"/>
    <w:rsid w:val="00AA1D58"/>
    <w:rsid w:val="00AA233A"/>
    <w:rsid w:val="00AA2488"/>
    <w:rsid w:val="00AA270B"/>
    <w:rsid w:val="00AA2C2F"/>
    <w:rsid w:val="00AA446E"/>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899"/>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304"/>
    <w:rsid w:val="00B2752E"/>
    <w:rsid w:val="00B30994"/>
    <w:rsid w:val="00B31881"/>
    <w:rsid w:val="00B32124"/>
    <w:rsid w:val="00B325AF"/>
    <w:rsid w:val="00B32C46"/>
    <w:rsid w:val="00B333DF"/>
    <w:rsid w:val="00B349B4"/>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187"/>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300"/>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231"/>
    <w:rsid w:val="00B9581C"/>
    <w:rsid w:val="00B95FE0"/>
    <w:rsid w:val="00B961C7"/>
    <w:rsid w:val="00B96B73"/>
    <w:rsid w:val="00B975FA"/>
    <w:rsid w:val="00B9778A"/>
    <w:rsid w:val="00B9796D"/>
    <w:rsid w:val="00BA04AB"/>
    <w:rsid w:val="00BA17C2"/>
    <w:rsid w:val="00BA2853"/>
    <w:rsid w:val="00BA3554"/>
    <w:rsid w:val="00BA4AEC"/>
    <w:rsid w:val="00BA4B15"/>
    <w:rsid w:val="00BA632C"/>
    <w:rsid w:val="00BA6E63"/>
    <w:rsid w:val="00BA7128"/>
    <w:rsid w:val="00BB1C9B"/>
    <w:rsid w:val="00BB1DC9"/>
    <w:rsid w:val="00BB3575"/>
    <w:rsid w:val="00BB4ADD"/>
    <w:rsid w:val="00BB500A"/>
    <w:rsid w:val="00BB50D0"/>
    <w:rsid w:val="00BB52F9"/>
    <w:rsid w:val="00BB5B81"/>
    <w:rsid w:val="00BB67B5"/>
    <w:rsid w:val="00BB682B"/>
    <w:rsid w:val="00BB74CF"/>
    <w:rsid w:val="00BC088D"/>
    <w:rsid w:val="00BC0BAC"/>
    <w:rsid w:val="00BC1555"/>
    <w:rsid w:val="00BC1804"/>
    <w:rsid w:val="00BC2255"/>
    <w:rsid w:val="00BC22F8"/>
    <w:rsid w:val="00BC256B"/>
    <w:rsid w:val="00BC2E4D"/>
    <w:rsid w:val="00BC354F"/>
    <w:rsid w:val="00BC3E66"/>
    <w:rsid w:val="00BC4594"/>
    <w:rsid w:val="00BC54CA"/>
    <w:rsid w:val="00BC5D2F"/>
    <w:rsid w:val="00BC6164"/>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08F6"/>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181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EAA"/>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33D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75FD4"/>
    <w:rsid w:val="00C767C7"/>
    <w:rsid w:val="00C7738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9C9"/>
    <w:rsid w:val="00C86AB3"/>
    <w:rsid w:val="00C90021"/>
    <w:rsid w:val="00C90796"/>
    <w:rsid w:val="00C9153B"/>
    <w:rsid w:val="00C91F69"/>
    <w:rsid w:val="00C929A7"/>
    <w:rsid w:val="00C92B05"/>
    <w:rsid w:val="00C94323"/>
    <w:rsid w:val="00C970BB"/>
    <w:rsid w:val="00C978AF"/>
    <w:rsid w:val="00CA0015"/>
    <w:rsid w:val="00CA0A33"/>
    <w:rsid w:val="00CA11F2"/>
    <w:rsid w:val="00CA169D"/>
    <w:rsid w:val="00CA1747"/>
    <w:rsid w:val="00CA1C11"/>
    <w:rsid w:val="00CA1F39"/>
    <w:rsid w:val="00CA2207"/>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59A"/>
    <w:rsid w:val="00CE56FD"/>
    <w:rsid w:val="00CE71AA"/>
    <w:rsid w:val="00CE7B83"/>
    <w:rsid w:val="00CE7BF1"/>
    <w:rsid w:val="00CF0D0D"/>
    <w:rsid w:val="00CF1653"/>
    <w:rsid w:val="00CF1742"/>
    <w:rsid w:val="00CF1966"/>
    <w:rsid w:val="00CF2304"/>
    <w:rsid w:val="00CF2692"/>
    <w:rsid w:val="00CF34D0"/>
    <w:rsid w:val="00CF34DE"/>
    <w:rsid w:val="00CF3B1A"/>
    <w:rsid w:val="00CF5C2E"/>
    <w:rsid w:val="00CF762A"/>
    <w:rsid w:val="00CF7801"/>
    <w:rsid w:val="00CF7A4E"/>
    <w:rsid w:val="00CF7F57"/>
    <w:rsid w:val="00D00401"/>
    <w:rsid w:val="00D0068C"/>
    <w:rsid w:val="00D008B5"/>
    <w:rsid w:val="00D00A61"/>
    <w:rsid w:val="00D00BED"/>
    <w:rsid w:val="00D00DA3"/>
    <w:rsid w:val="00D01191"/>
    <w:rsid w:val="00D012A7"/>
    <w:rsid w:val="00D018BA"/>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6EF"/>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906"/>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78B"/>
    <w:rsid w:val="00D61D87"/>
    <w:rsid w:val="00D62855"/>
    <w:rsid w:val="00D62C0F"/>
    <w:rsid w:val="00D646F5"/>
    <w:rsid w:val="00D659B3"/>
    <w:rsid w:val="00D65BF2"/>
    <w:rsid w:val="00D65E4E"/>
    <w:rsid w:val="00D65EBA"/>
    <w:rsid w:val="00D66198"/>
    <w:rsid w:val="00D67DFF"/>
    <w:rsid w:val="00D707A0"/>
    <w:rsid w:val="00D710BC"/>
    <w:rsid w:val="00D71259"/>
    <w:rsid w:val="00D7354F"/>
    <w:rsid w:val="00D7435F"/>
    <w:rsid w:val="00D746A9"/>
    <w:rsid w:val="00D74CCE"/>
    <w:rsid w:val="00D74FB9"/>
    <w:rsid w:val="00D7504A"/>
    <w:rsid w:val="00D758CA"/>
    <w:rsid w:val="00D75F27"/>
    <w:rsid w:val="00D76027"/>
    <w:rsid w:val="00D763DC"/>
    <w:rsid w:val="00D76453"/>
    <w:rsid w:val="00D766F5"/>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5B"/>
    <w:rsid w:val="00D875CB"/>
    <w:rsid w:val="00D90394"/>
    <w:rsid w:val="00D90640"/>
    <w:rsid w:val="00D91B2B"/>
    <w:rsid w:val="00D91C7E"/>
    <w:rsid w:val="00D927EB"/>
    <w:rsid w:val="00D9402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36B"/>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99"/>
    <w:rsid w:val="00DF11C4"/>
    <w:rsid w:val="00DF1625"/>
    <w:rsid w:val="00DF19A1"/>
    <w:rsid w:val="00DF2E9F"/>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D46"/>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0E"/>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47B41"/>
    <w:rsid w:val="00E51117"/>
    <w:rsid w:val="00E51CD0"/>
    <w:rsid w:val="00E51D3B"/>
    <w:rsid w:val="00E51D78"/>
    <w:rsid w:val="00E51EEA"/>
    <w:rsid w:val="00E54297"/>
    <w:rsid w:val="00E5486D"/>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3BE"/>
    <w:rsid w:val="00E66866"/>
    <w:rsid w:val="00E66B53"/>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33C"/>
    <w:rsid w:val="00E84171"/>
    <w:rsid w:val="00E8425F"/>
    <w:rsid w:val="00E85485"/>
    <w:rsid w:val="00E85A49"/>
    <w:rsid w:val="00E861BF"/>
    <w:rsid w:val="00E90E72"/>
    <w:rsid w:val="00E90FD0"/>
    <w:rsid w:val="00E91A69"/>
    <w:rsid w:val="00E91D37"/>
    <w:rsid w:val="00E91F17"/>
    <w:rsid w:val="00E92272"/>
    <w:rsid w:val="00E92BAA"/>
    <w:rsid w:val="00E92E0D"/>
    <w:rsid w:val="00E93CA2"/>
    <w:rsid w:val="00E94D7F"/>
    <w:rsid w:val="00E95645"/>
    <w:rsid w:val="00E95CE6"/>
    <w:rsid w:val="00E95E47"/>
    <w:rsid w:val="00E963F5"/>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6BC"/>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A5D"/>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04F"/>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1EE8"/>
    <w:rsid w:val="00EF24C7"/>
    <w:rsid w:val="00EF273B"/>
    <w:rsid w:val="00EF2954"/>
    <w:rsid w:val="00EF2B43"/>
    <w:rsid w:val="00EF352E"/>
    <w:rsid w:val="00EF3662"/>
    <w:rsid w:val="00EF548A"/>
    <w:rsid w:val="00EF6526"/>
    <w:rsid w:val="00EF7868"/>
    <w:rsid w:val="00F00565"/>
    <w:rsid w:val="00F00C96"/>
    <w:rsid w:val="00F01D1E"/>
    <w:rsid w:val="00F01EBB"/>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1A7"/>
    <w:rsid w:val="00F1738A"/>
    <w:rsid w:val="00F17492"/>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19F5"/>
    <w:rsid w:val="00F41FCA"/>
    <w:rsid w:val="00F4264D"/>
    <w:rsid w:val="00F4395E"/>
    <w:rsid w:val="00F43A1D"/>
    <w:rsid w:val="00F43A66"/>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57772"/>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3E3F"/>
    <w:rsid w:val="00F8462A"/>
    <w:rsid w:val="00F855BB"/>
    <w:rsid w:val="00F85DFC"/>
    <w:rsid w:val="00F85F62"/>
    <w:rsid w:val="00F86162"/>
    <w:rsid w:val="00F86ED5"/>
    <w:rsid w:val="00F871C2"/>
    <w:rsid w:val="00F87FD4"/>
    <w:rsid w:val="00F914CF"/>
    <w:rsid w:val="00F92A53"/>
    <w:rsid w:val="00F930CD"/>
    <w:rsid w:val="00F932ED"/>
    <w:rsid w:val="00F9392C"/>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D3F"/>
    <w:rsid w:val="00FB22E8"/>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B81C5067-6B59-441C-8041-876471A1D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paragraph" w:styleId="HTML">
    <w:name w:val="HTML Preformatted"/>
    <w:basedOn w:val="a"/>
    <w:link w:val="HTML0"/>
    <w:uiPriority w:val="99"/>
    <w:unhideWhenUsed/>
    <w:rsid w:val="008C0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8C0813"/>
    <w:rPr>
      <w:rFonts w:ascii="Courier New" w:hAnsi="Courier New" w:cs="Courier New"/>
      <w:lang w:val="en-US" w:eastAsia="en-US" w:bidi="ar-SA"/>
    </w:rPr>
  </w:style>
  <w:style w:type="character" w:customStyle="1" w:styleId="y2iqfc">
    <w:name w:val="y2iqfc"/>
    <w:basedOn w:val="a0"/>
    <w:rsid w:val="008C0813"/>
  </w:style>
  <w:style w:type="character" w:customStyle="1" w:styleId="UnresolvedMention">
    <w:name w:val="Unresolved Mention"/>
    <w:uiPriority w:val="99"/>
    <w:semiHidden/>
    <w:unhideWhenUsed/>
    <w:rsid w:val="004719C5"/>
    <w:rPr>
      <w:color w:val="605E5C"/>
      <w:shd w:val="clear" w:color="auto" w:fill="E1DFDD"/>
    </w:rPr>
  </w:style>
  <w:style w:type="numbering" w:customStyle="1" w:styleId="12">
    <w:name w:val="Нет списка1"/>
    <w:next w:val="a2"/>
    <w:uiPriority w:val="99"/>
    <w:semiHidden/>
    <w:unhideWhenUsed/>
    <w:rsid w:val="00F43A1D"/>
  </w:style>
  <w:style w:type="character" w:customStyle="1" w:styleId="af9">
    <w:name w:val="Текст примечания Знак"/>
    <w:basedOn w:val="a0"/>
    <w:link w:val="af8"/>
    <w:semiHidden/>
    <w:rsid w:val="00F43A1D"/>
    <w:rPr>
      <w:rFonts w:ascii="Times Armenian" w:hAnsi="Times Armenian"/>
    </w:rPr>
  </w:style>
  <w:style w:type="character" w:customStyle="1" w:styleId="afb">
    <w:name w:val="Тема примечания Знак"/>
    <w:basedOn w:val="af9"/>
    <w:link w:val="afa"/>
    <w:semiHidden/>
    <w:rsid w:val="00F43A1D"/>
    <w:rPr>
      <w:rFonts w:ascii="Times Armenian" w:hAnsi="Times Armenian"/>
      <w:b/>
      <w:bCs/>
    </w:rPr>
  </w:style>
  <w:style w:type="character" w:customStyle="1" w:styleId="afd">
    <w:name w:val="Текст концевой сноски Знак"/>
    <w:basedOn w:val="a0"/>
    <w:link w:val="afc"/>
    <w:semiHidden/>
    <w:rsid w:val="00F43A1D"/>
    <w:rPr>
      <w:rFonts w:ascii="Times Armenian" w:hAnsi="Times Armenian"/>
    </w:rPr>
  </w:style>
  <w:style w:type="character" w:customStyle="1" w:styleId="aff0">
    <w:name w:val="Схема документа Знак"/>
    <w:basedOn w:val="a0"/>
    <w:link w:val="aff"/>
    <w:semiHidden/>
    <w:rsid w:val="00F43A1D"/>
    <w:rPr>
      <w:rFonts w:ascii="Tahoma" w:hAnsi="Tahoma" w:cs="Tahoma"/>
      <w:shd w:val="clear" w:color="auto" w:fill="000080"/>
    </w:rPr>
  </w:style>
  <w:style w:type="table" w:customStyle="1" w:styleId="13">
    <w:name w:val="Сетка таблицы1"/>
    <w:basedOn w:val="a1"/>
    <w:next w:val="aff2"/>
    <w:uiPriority w:val="39"/>
    <w:rsid w:val="00F43A1D"/>
    <w:rPr>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
    <w:name w:val="Нет списка2"/>
    <w:next w:val="a2"/>
    <w:uiPriority w:val="99"/>
    <w:semiHidden/>
    <w:unhideWhenUsed/>
    <w:rsid w:val="006B3BFB"/>
  </w:style>
  <w:style w:type="table" w:customStyle="1" w:styleId="26">
    <w:name w:val="Сетка таблицы2"/>
    <w:basedOn w:val="a1"/>
    <w:next w:val="aff2"/>
    <w:uiPriority w:val="39"/>
    <w:rsid w:val="006B3BFB"/>
    <w:rPr>
      <w:lang w:val="en-US"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4303125">
      <w:bodyDiv w:val="1"/>
      <w:marLeft w:val="0"/>
      <w:marRight w:val="0"/>
      <w:marTop w:val="0"/>
      <w:marBottom w:val="0"/>
      <w:divBdr>
        <w:top w:val="none" w:sz="0" w:space="0" w:color="auto"/>
        <w:left w:val="none" w:sz="0" w:space="0" w:color="auto"/>
        <w:bottom w:val="none" w:sz="0" w:space="0" w:color="auto"/>
        <w:right w:val="none" w:sz="0" w:space="0" w:color="auto"/>
      </w:divBdr>
    </w:div>
    <w:div w:id="82605655">
      <w:bodyDiv w:val="1"/>
      <w:marLeft w:val="0"/>
      <w:marRight w:val="0"/>
      <w:marTop w:val="0"/>
      <w:marBottom w:val="0"/>
      <w:divBdr>
        <w:top w:val="none" w:sz="0" w:space="0" w:color="auto"/>
        <w:left w:val="none" w:sz="0" w:space="0" w:color="auto"/>
        <w:bottom w:val="none" w:sz="0" w:space="0" w:color="auto"/>
        <w:right w:val="none" w:sz="0" w:space="0" w:color="auto"/>
      </w:divBdr>
    </w:div>
    <w:div w:id="112870814">
      <w:bodyDiv w:val="1"/>
      <w:marLeft w:val="0"/>
      <w:marRight w:val="0"/>
      <w:marTop w:val="0"/>
      <w:marBottom w:val="0"/>
      <w:divBdr>
        <w:top w:val="none" w:sz="0" w:space="0" w:color="auto"/>
        <w:left w:val="none" w:sz="0" w:space="0" w:color="auto"/>
        <w:bottom w:val="none" w:sz="0" w:space="0" w:color="auto"/>
        <w:right w:val="none" w:sz="0" w:space="0" w:color="auto"/>
      </w:divBdr>
    </w:div>
    <w:div w:id="16517498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5374182">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77366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5682561">
      <w:bodyDiv w:val="1"/>
      <w:marLeft w:val="0"/>
      <w:marRight w:val="0"/>
      <w:marTop w:val="0"/>
      <w:marBottom w:val="0"/>
      <w:divBdr>
        <w:top w:val="none" w:sz="0" w:space="0" w:color="auto"/>
        <w:left w:val="none" w:sz="0" w:space="0" w:color="auto"/>
        <w:bottom w:val="none" w:sz="0" w:space="0" w:color="auto"/>
        <w:right w:val="none" w:sz="0" w:space="0" w:color="auto"/>
      </w:divBdr>
    </w:div>
    <w:div w:id="442922894">
      <w:bodyDiv w:val="1"/>
      <w:marLeft w:val="0"/>
      <w:marRight w:val="0"/>
      <w:marTop w:val="0"/>
      <w:marBottom w:val="0"/>
      <w:divBdr>
        <w:top w:val="none" w:sz="0" w:space="0" w:color="auto"/>
        <w:left w:val="none" w:sz="0" w:space="0" w:color="auto"/>
        <w:bottom w:val="none" w:sz="0" w:space="0" w:color="auto"/>
        <w:right w:val="none" w:sz="0" w:space="0" w:color="auto"/>
      </w:divBdr>
    </w:div>
    <w:div w:id="46681979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890766">
      <w:bodyDiv w:val="1"/>
      <w:marLeft w:val="0"/>
      <w:marRight w:val="0"/>
      <w:marTop w:val="0"/>
      <w:marBottom w:val="0"/>
      <w:divBdr>
        <w:top w:val="none" w:sz="0" w:space="0" w:color="auto"/>
        <w:left w:val="none" w:sz="0" w:space="0" w:color="auto"/>
        <w:bottom w:val="none" w:sz="0" w:space="0" w:color="auto"/>
        <w:right w:val="none" w:sz="0" w:space="0" w:color="auto"/>
      </w:divBdr>
    </w:div>
    <w:div w:id="496308658">
      <w:bodyDiv w:val="1"/>
      <w:marLeft w:val="0"/>
      <w:marRight w:val="0"/>
      <w:marTop w:val="0"/>
      <w:marBottom w:val="0"/>
      <w:divBdr>
        <w:top w:val="none" w:sz="0" w:space="0" w:color="auto"/>
        <w:left w:val="none" w:sz="0" w:space="0" w:color="auto"/>
        <w:bottom w:val="none" w:sz="0" w:space="0" w:color="auto"/>
        <w:right w:val="none" w:sz="0" w:space="0" w:color="auto"/>
      </w:divBdr>
    </w:div>
    <w:div w:id="510024306">
      <w:bodyDiv w:val="1"/>
      <w:marLeft w:val="0"/>
      <w:marRight w:val="0"/>
      <w:marTop w:val="0"/>
      <w:marBottom w:val="0"/>
      <w:divBdr>
        <w:top w:val="none" w:sz="0" w:space="0" w:color="auto"/>
        <w:left w:val="none" w:sz="0" w:space="0" w:color="auto"/>
        <w:bottom w:val="none" w:sz="0" w:space="0" w:color="auto"/>
        <w:right w:val="none" w:sz="0" w:space="0" w:color="auto"/>
      </w:divBdr>
    </w:div>
    <w:div w:id="531840542">
      <w:bodyDiv w:val="1"/>
      <w:marLeft w:val="0"/>
      <w:marRight w:val="0"/>
      <w:marTop w:val="0"/>
      <w:marBottom w:val="0"/>
      <w:divBdr>
        <w:top w:val="none" w:sz="0" w:space="0" w:color="auto"/>
        <w:left w:val="none" w:sz="0" w:space="0" w:color="auto"/>
        <w:bottom w:val="none" w:sz="0" w:space="0" w:color="auto"/>
        <w:right w:val="none" w:sz="0" w:space="0" w:color="auto"/>
      </w:divBdr>
    </w:div>
    <w:div w:id="533544388">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2907520">
      <w:bodyDiv w:val="1"/>
      <w:marLeft w:val="0"/>
      <w:marRight w:val="0"/>
      <w:marTop w:val="0"/>
      <w:marBottom w:val="0"/>
      <w:divBdr>
        <w:top w:val="none" w:sz="0" w:space="0" w:color="auto"/>
        <w:left w:val="none" w:sz="0" w:space="0" w:color="auto"/>
        <w:bottom w:val="none" w:sz="0" w:space="0" w:color="auto"/>
        <w:right w:val="none" w:sz="0" w:space="0" w:color="auto"/>
      </w:divBdr>
    </w:div>
    <w:div w:id="637418642">
      <w:bodyDiv w:val="1"/>
      <w:marLeft w:val="0"/>
      <w:marRight w:val="0"/>
      <w:marTop w:val="0"/>
      <w:marBottom w:val="0"/>
      <w:divBdr>
        <w:top w:val="none" w:sz="0" w:space="0" w:color="auto"/>
        <w:left w:val="none" w:sz="0" w:space="0" w:color="auto"/>
        <w:bottom w:val="none" w:sz="0" w:space="0" w:color="auto"/>
        <w:right w:val="none" w:sz="0" w:space="0" w:color="auto"/>
      </w:divBdr>
    </w:div>
    <w:div w:id="684095008">
      <w:bodyDiv w:val="1"/>
      <w:marLeft w:val="0"/>
      <w:marRight w:val="0"/>
      <w:marTop w:val="0"/>
      <w:marBottom w:val="0"/>
      <w:divBdr>
        <w:top w:val="none" w:sz="0" w:space="0" w:color="auto"/>
        <w:left w:val="none" w:sz="0" w:space="0" w:color="auto"/>
        <w:bottom w:val="none" w:sz="0" w:space="0" w:color="auto"/>
        <w:right w:val="none" w:sz="0" w:space="0" w:color="auto"/>
      </w:divBdr>
    </w:div>
    <w:div w:id="699479192">
      <w:bodyDiv w:val="1"/>
      <w:marLeft w:val="0"/>
      <w:marRight w:val="0"/>
      <w:marTop w:val="0"/>
      <w:marBottom w:val="0"/>
      <w:divBdr>
        <w:top w:val="none" w:sz="0" w:space="0" w:color="auto"/>
        <w:left w:val="none" w:sz="0" w:space="0" w:color="auto"/>
        <w:bottom w:val="none" w:sz="0" w:space="0" w:color="auto"/>
        <w:right w:val="none" w:sz="0" w:space="0" w:color="auto"/>
      </w:divBdr>
    </w:div>
    <w:div w:id="775368862">
      <w:bodyDiv w:val="1"/>
      <w:marLeft w:val="0"/>
      <w:marRight w:val="0"/>
      <w:marTop w:val="0"/>
      <w:marBottom w:val="0"/>
      <w:divBdr>
        <w:top w:val="none" w:sz="0" w:space="0" w:color="auto"/>
        <w:left w:val="none" w:sz="0" w:space="0" w:color="auto"/>
        <w:bottom w:val="none" w:sz="0" w:space="0" w:color="auto"/>
        <w:right w:val="none" w:sz="0" w:space="0" w:color="auto"/>
      </w:divBdr>
    </w:div>
    <w:div w:id="789664472">
      <w:bodyDiv w:val="1"/>
      <w:marLeft w:val="0"/>
      <w:marRight w:val="0"/>
      <w:marTop w:val="0"/>
      <w:marBottom w:val="0"/>
      <w:divBdr>
        <w:top w:val="none" w:sz="0" w:space="0" w:color="auto"/>
        <w:left w:val="none" w:sz="0" w:space="0" w:color="auto"/>
        <w:bottom w:val="none" w:sz="0" w:space="0" w:color="auto"/>
        <w:right w:val="none" w:sz="0" w:space="0" w:color="auto"/>
      </w:divBdr>
    </w:div>
    <w:div w:id="799418214">
      <w:bodyDiv w:val="1"/>
      <w:marLeft w:val="0"/>
      <w:marRight w:val="0"/>
      <w:marTop w:val="0"/>
      <w:marBottom w:val="0"/>
      <w:divBdr>
        <w:top w:val="none" w:sz="0" w:space="0" w:color="auto"/>
        <w:left w:val="none" w:sz="0" w:space="0" w:color="auto"/>
        <w:bottom w:val="none" w:sz="0" w:space="0" w:color="auto"/>
        <w:right w:val="none" w:sz="0" w:space="0" w:color="auto"/>
      </w:divBdr>
    </w:div>
    <w:div w:id="81618654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9104900">
      <w:bodyDiv w:val="1"/>
      <w:marLeft w:val="0"/>
      <w:marRight w:val="0"/>
      <w:marTop w:val="0"/>
      <w:marBottom w:val="0"/>
      <w:divBdr>
        <w:top w:val="none" w:sz="0" w:space="0" w:color="auto"/>
        <w:left w:val="none" w:sz="0" w:space="0" w:color="auto"/>
        <w:bottom w:val="none" w:sz="0" w:space="0" w:color="auto"/>
        <w:right w:val="none" w:sz="0" w:space="0" w:color="auto"/>
      </w:divBdr>
    </w:div>
    <w:div w:id="969046557">
      <w:bodyDiv w:val="1"/>
      <w:marLeft w:val="0"/>
      <w:marRight w:val="0"/>
      <w:marTop w:val="0"/>
      <w:marBottom w:val="0"/>
      <w:divBdr>
        <w:top w:val="none" w:sz="0" w:space="0" w:color="auto"/>
        <w:left w:val="none" w:sz="0" w:space="0" w:color="auto"/>
        <w:bottom w:val="none" w:sz="0" w:space="0" w:color="auto"/>
        <w:right w:val="none" w:sz="0" w:space="0" w:color="auto"/>
      </w:divBdr>
    </w:div>
    <w:div w:id="969818525">
      <w:bodyDiv w:val="1"/>
      <w:marLeft w:val="0"/>
      <w:marRight w:val="0"/>
      <w:marTop w:val="0"/>
      <w:marBottom w:val="0"/>
      <w:divBdr>
        <w:top w:val="none" w:sz="0" w:space="0" w:color="auto"/>
        <w:left w:val="none" w:sz="0" w:space="0" w:color="auto"/>
        <w:bottom w:val="none" w:sz="0" w:space="0" w:color="auto"/>
        <w:right w:val="none" w:sz="0" w:space="0" w:color="auto"/>
      </w:divBdr>
    </w:div>
    <w:div w:id="1000352099">
      <w:bodyDiv w:val="1"/>
      <w:marLeft w:val="0"/>
      <w:marRight w:val="0"/>
      <w:marTop w:val="0"/>
      <w:marBottom w:val="0"/>
      <w:divBdr>
        <w:top w:val="none" w:sz="0" w:space="0" w:color="auto"/>
        <w:left w:val="none" w:sz="0" w:space="0" w:color="auto"/>
        <w:bottom w:val="none" w:sz="0" w:space="0" w:color="auto"/>
        <w:right w:val="none" w:sz="0" w:space="0" w:color="auto"/>
      </w:divBdr>
    </w:div>
    <w:div w:id="1033186120">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36071313">
      <w:bodyDiv w:val="1"/>
      <w:marLeft w:val="0"/>
      <w:marRight w:val="0"/>
      <w:marTop w:val="0"/>
      <w:marBottom w:val="0"/>
      <w:divBdr>
        <w:top w:val="none" w:sz="0" w:space="0" w:color="auto"/>
        <w:left w:val="none" w:sz="0" w:space="0" w:color="auto"/>
        <w:bottom w:val="none" w:sz="0" w:space="0" w:color="auto"/>
        <w:right w:val="none" w:sz="0" w:space="0" w:color="auto"/>
      </w:divBdr>
    </w:div>
    <w:div w:id="1203589822">
      <w:bodyDiv w:val="1"/>
      <w:marLeft w:val="0"/>
      <w:marRight w:val="0"/>
      <w:marTop w:val="0"/>
      <w:marBottom w:val="0"/>
      <w:divBdr>
        <w:top w:val="none" w:sz="0" w:space="0" w:color="auto"/>
        <w:left w:val="none" w:sz="0" w:space="0" w:color="auto"/>
        <w:bottom w:val="none" w:sz="0" w:space="0" w:color="auto"/>
        <w:right w:val="none" w:sz="0" w:space="0" w:color="auto"/>
      </w:divBdr>
    </w:div>
    <w:div w:id="1220165213">
      <w:bodyDiv w:val="1"/>
      <w:marLeft w:val="0"/>
      <w:marRight w:val="0"/>
      <w:marTop w:val="0"/>
      <w:marBottom w:val="0"/>
      <w:divBdr>
        <w:top w:val="none" w:sz="0" w:space="0" w:color="auto"/>
        <w:left w:val="none" w:sz="0" w:space="0" w:color="auto"/>
        <w:bottom w:val="none" w:sz="0" w:space="0" w:color="auto"/>
        <w:right w:val="none" w:sz="0" w:space="0" w:color="auto"/>
      </w:divBdr>
    </w:div>
    <w:div w:id="1228220484">
      <w:bodyDiv w:val="1"/>
      <w:marLeft w:val="0"/>
      <w:marRight w:val="0"/>
      <w:marTop w:val="0"/>
      <w:marBottom w:val="0"/>
      <w:divBdr>
        <w:top w:val="none" w:sz="0" w:space="0" w:color="auto"/>
        <w:left w:val="none" w:sz="0" w:space="0" w:color="auto"/>
        <w:bottom w:val="none" w:sz="0" w:space="0" w:color="auto"/>
        <w:right w:val="none" w:sz="0" w:space="0" w:color="auto"/>
      </w:divBdr>
    </w:div>
    <w:div w:id="1245342242">
      <w:bodyDiv w:val="1"/>
      <w:marLeft w:val="0"/>
      <w:marRight w:val="0"/>
      <w:marTop w:val="0"/>
      <w:marBottom w:val="0"/>
      <w:divBdr>
        <w:top w:val="none" w:sz="0" w:space="0" w:color="auto"/>
        <w:left w:val="none" w:sz="0" w:space="0" w:color="auto"/>
        <w:bottom w:val="none" w:sz="0" w:space="0" w:color="auto"/>
        <w:right w:val="none" w:sz="0" w:space="0" w:color="auto"/>
      </w:divBdr>
    </w:div>
    <w:div w:id="1325888591">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5202952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2432307">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8186316">
      <w:bodyDiv w:val="1"/>
      <w:marLeft w:val="0"/>
      <w:marRight w:val="0"/>
      <w:marTop w:val="0"/>
      <w:marBottom w:val="0"/>
      <w:divBdr>
        <w:top w:val="none" w:sz="0" w:space="0" w:color="auto"/>
        <w:left w:val="none" w:sz="0" w:space="0" w:color="auto"/>
        <w:bottom w:val="none" w:sz="0" w:space="0" w:color="auto"/>
        <w:right w:val="none" w:sz="0" w:space="0" w:color="auto"/>
      </w:divBdr>
    </w:div>
    <w:div w:id="1505439517">
      <w:bodyDiv w:val="1"/>
      <w:marLeft w:val="0"/>
      <w:marRight w:val="0"/>
      <w:marTop w:val="0"/>
      <w:marBottom w:val="0"/>
      <w:divBdr>
        <w:top w:val="none" w:sz="0" w:space="0" w:color="auto"/>
        <w:left w:val="none" w:sz="0" w:space="0" w:color="auto"/>
        <w:bottom w:val="none" w:sz="0" w:space="0" w:color="auto"/>
        <w:right w:val="none" w:sz="0" w:space="0" w:color="auto"/>
      </w:divBdr>
    </w:div>
    <w:div w:id="1507986961">
      <w:bodyDiv w:val="1"/>
      <w:marLeft w:val="0"/>
      <w:marRight w:val="0"/>
      <w:marTop w:val="0"/>
      <w:marBottom w:val="0"/>
      <w:divBdr>
        <w:top w:val="none" w:sz="0" w:space="0" w:color="auto"/>
        <w:left w:val="none" w:sz="0" w:space="0" w:color="auto"/>
        <w:bottom w:val="none" w:sz="0" w:space="0" w:color="auto"/>
        <w:right w:val="none" w:sz="0" w:space="0" w:color="auto"/>
      </w:divBdr>
    </w:div>
    <w:div w:id="1531333123">
      <w:bodyDiv w:val="1"/>
      <w:marLeft w:val="0"/>
      <w:marRight w:val="0"/>
      <w:marTop w:val="0"/>
      <w:marBottom w:val="0"/>
      <w:divBdr>
        <w:top w:val="none" w:sz="0" w:space="0" w:color="auto"/>
        <w:left w:val="none" w:sz="0" w:space="0" w:color="auto"/>
        <w:bottom w:val="none" w:sz="0" w:space="0" w:color="auto"/>
        <w:right w:val="none" w:sz="0" w:space="0" w:color="auto"/>
      </w:divBdr>
    </w:div>
    <w:div w:id="1544370526">
      <w:bodyDiv w:val="1"/>
      <w:marLeft w:val="0"/>
      <w:marRight w:val="0"/>
      <w:marTop w:val="0"/>
      <w:marBottom w:val="0"/>
      <w:divBdr>
        <w:top w:val="none" w:sz="0" w:space="0" w:color="auto"/>
        <w:left w:val="none" w:sz="0" w:space="0" w:color="auto"/>
        <w:bottom w:val="none" w:sz="0" w:space="0" w:color="auto"/>
        <w:right w:val="none" w:sz="0" w:space="0" w:color="auto"/>
      </w:divBdr>
    </w:div>
    <w:div w:id="1547448499">
      <w:bodyDiv w:val="1"/>
      <w:marLeft w:val="0"/>
      <w:marRight w:val="0"/>
      <w:marTop w:val="0"/>
      <w:marBottom w:val="0"/>
      <w:divBdr>
        <w:top w:val="none" w:sz="0" w:space="0" w:color="auto"/>
        <w:left w:val="none" w:sz="0" w:space="0" w:color="auto"/>
        <w:bottom w:val="none" w:sz="0" w:space="0" w:color="auto"/>
        <w:right w:val="none" w:sz="0" w:space="0" w:color="auto"/>
      </w:divBdr>
    </w:div>
    <w:div w:id="1562517454">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1763243">
      <w:bodyDiv w:val="1"/>
      <w:marLeft w:val="0"/>
      <w:marRight w:val="0"/>
      <w:marTop w:val="0"/>
      <w:marBottom w:val="0"/>
      <w:divBdr>
        <w:top w:val="none" w:sz="0" w:space="0" w:color="auto"/>
        <w:left w:val="none" w:sz="0" w:space="0" w:color="auto"/>
        <w:bottom w:val="none" w:sz="0" w:space="0" w:color="auto"/>
        <w:right w:val="none" w:sz="0" w:space="0" w:color="auto"/>
      </w:divBdr>
    </w:div>
    <w:div w:id="1814709721">
      <w:bodyDiv w:val="1"/>
      <w:marLeft w:val="0"/>
      <w:marRight w:val="0"/>
      <w:marTop w:val="0"/>
      <w:marBottom w:val="0"/>
      <w:divBdr>
        <w:top w:val="none" w:sz="0" w:space="0" w:color="auto"/>
        <w:left w:val="none" w:sz="0" w:space="0" w:color="auto"/>
        <w:bottom w:val="none" w:sz="0" w:space="0" w:color="auto"/>
        <w:right w:val="none" w:sz="0" w:space="0" w:color="auto"/>
      </w:divBdr>
    </w:div>
    <w:div w:id="184053981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2297382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088597">
      <w:bodyDiv w:val="1"/>
      <w:marLeft w:val="0"/>
      <w:marRight w:val="0"/>
      <w:marTop w:val="0"/>
      <w:marBottom w:val="0"/>
      <w:divBdr>
        <w:top w:val="none" w:sz="0" w:space="0" w:color="auto"/>
        <w:left w:val="none" w:sz="0" w:space="0" w:color="auto"/>
        <w:bottom w:val="none" w:sz="0" w:space="0" w:color="auto"/>
        <w:right w:val="none" w:sz="0" w:space="0" w:color="auto"/>
      </w:divBdr>
    </w:div>
    <w:div w:id="207323298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547B9-9423-49CB-B274-5468AD10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92</Pages>
  <Words>25704</Words>
  <Characters>146519</Characters>
  <Application>Microsoft Office Word</Application>
  <DocSecurity>0</DocSecurity>
  <Lines>1220</Lines>
  <Paragraphs>343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171880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44</cp:revision>
  <cp:lastPrinted>2023-01-10T06:45:00Z</cp:lastPrinted>
  <dcterms:created xsi:type="dcterms:W3CDTF">2023-01-09T17:11:00Z</dcterms:created>
  <dcterms:modified xsi:type="dcterms:W3CDTF">2024-11-28T05:56:00Z</dcterms:modified>
</cp:coreProperties>
</file>